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Ind w:w="18" w:type="dxa"/>
        <w:tblLook w:val="04A0" w:firstRow="1" w:lastRow="0" w:firstColumn="1" w:lastColumn="0" w:noHBand="0" w:noVBand="1"/>
      </w:tblPr>
      <w:tblGrid>
        <w:gridCol w:w="1963"/>
        <w:gridCol w:w="3421"/>
        <w:gridCol w:w="236"/>
        <w:gridCol w:w="410"/>
        <w:gridCol w:w="2015"/>
        <w:gridCol w:w="710"/>
        <w:gridCol w:w="474"/>
        <w:gridCol w:w="236"/>
      </w:tblGrid>
      <w:tr w:rsidR="00F91106" w:rsidRPr="004574AD" w14:paraId="65552740"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874AF20"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F6F2115" w14:textId="77777777"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14:paraId="24BFA182"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ECFAF93"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08F4E67" w14:textId="77777777" w:rsidR="00F91106" w:rsidRPr="004574AD" w:rsidRDefault="00B137B5" w:rsidP="00AD78AE">
            <w:pPr>
              <w:rPr>
                <w:rFonts w:asciiTheme="minorHAnsi" w:hAnsiTheme="minorHAnsi"/>
                <w:color w:val="000000"/>
                <w:sz w:val="22"/>
                <w:szCs w:val="22"/>
              </w:rPr>
            </w:pPr>
            <w:r>
              <w:rPr>
                <w:rFonts w:asciiTheme="minorHAnsi" w:hAnsiTheme="minorHAnsi"/>
                <w:sz w:val="22"/>
                <w:szCs w:val="22"/>
              </w:rPr>
              <w:t>PAH and Biomarkers</w:t>
            </w:r>
          </w:p>
        </w:tc>
      </w:tr>
      <w:tr w:rsidR="00F91106" w:rsidRPr="004574AD" w14:paraId="00AE4DFA"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6A3B4C4"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15ABA6A" w14:textId="77777777"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14:paraId="35A7C5CA"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9F21EA7"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88EB44E" w14:textId="77777777" w:rsidR="00F91106" w:rsidRPr="004574AD" w:rsidRDefault="00C71D3B" w:rsidP="001968DE">
            <w:pPr>
              <w:rPr>
                <w:rFonts w:asciiTheme="minorHAnsi" w:hAnsiTheme="minorHAnsi"/>
                <w:color w:val="000000"/>
                <w:sz w:val="22"/>
                <w:szCs w:val="22"/>
              </w:rPr>
            </w:pPr>
            <w:r>
              <w:rPr>
                <w:rFonts w:asciiTheme="minorHAnsi" w:hAnsiTheme="minorHAnsi"/>
                <w:sz w:val="22"/>
                <w:szCs w:val="22"/>
              </w:rPr>
              <w:t>Tissue</w:t>
            </w:r>
          </w:p>
        </w:tc>
      </w:tr>
      <w:tr w:rsidR="00F91106" w:rsidRPr="004574AD" w14:paraId="0DF22D31"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05BABBB"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7D7D423" w14:textId="77777777" w:rsidR="00F91106" w:rsidRPr="004574AD" w:rsidRDefault="008505EF" w:rsidP="00B137B5">
            <w:pPr>
              <w:rPr>
                <w:rFonts w:asciiTheme="minorHAnsi" w:hAnsiTheme="minorHAnsi"/>
                <w:color w:val="000000"/>
                <w:sz w:val="22"/>
                <w:szCs w:val="22"/>
              </w:rPr>
            </w:pPr>
            <w:r w:rsidRPr="004574AD">
              <w:rPr>
                <w:rFonts w:asciiTheme="minorHAnsi" w:hAnsiTheme="minorHAnsi"/>
                <w:color w:val="000000"/>
                <w:sz w:val="22"/>
                <w:szCs w:val="22"/>
              </w:rPr>
              <w:t>DP-1</w:t>
            </w:r>
            <w:r w:rsidR="00AD78AE">
              <w:rPr>
                <w:rFonts w:asciiTheme="minorHAnsi" w:hAnsiTheme="minorHAnsi"/>
                <w:color w:val="000000"/>
                <w:sz w:val="22"/>
                <w:szCs w:val="22"/>
              </w:rPr>
              <w:t>4</w:t>
            </w:r>
            <w:r w:rsidRPr="004574AD">
              <w:rPr>
                <w:rFonts w:asciiTheme="minorHAnsi" w:hAnsiTheme="minorHAnsi"/>
                <w:color w:val="000000"/>
                <w:sz w:val="22"/>
                <w:szCs w:val="22"/>
              </w:rPr>
              <w:t>-</w:t>
            </w:r>
            <w:r w:rsidR="00AD78AE">
              <w:rPr>
                <w:rFonts w:asciiTheme="minorHAnsi" w:hAnsiTheme="minorHAnsi"/>
                <w:color w:val="000000"/>
                <w:sz w:val="22"/>
                <w:szCs w:val="22"/>
              </w:rPr>
              <w:t>058</w:t>
            </w:r>
            <w:r w:rsidR="00B137B5">
              <w:rPr>
                <w:rFonts w:asciiTheme="minorHAnsi" w:hAnsiTheme="minorHAnsi"/>
                <w:color w:val="000000"/>
                <w:sz w:val="22"/>
                <w:szCs w:val="22"/>
              </w:rPr>
              <w:t>5</w:t>
            </w:r>
          </w:p>
        </w:tc>
      </w:tr>
      <w:tr w:rsidR="00F91106" w:rsidRPr="004574AD" w14:paraId="043DB266" w14:textId="77777777"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EBC76F0"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F2B8943" w14:textId="77777777" w:rsidR="00F91106" w:rsidRPr="004574AD" w:rsidRDefault="008505EF" w:rsidP="00B137B5">
            <w:pPr>
              <w:rPr>
                <w:rFonts w:asciiTheme="minorHAnsi" w:hAnsiTheme="minorHAnsi"/>
                <w:color w:val="000000"/>
                <w:sz w:val="22"/>
                <w:szCs w:val="22"/>
              </w:rPr>
            </w:pPr>
            <w:r w:rsidRPr="004574AD">
              <w:rPr>
                <w:rFonts w:asciiTheme="minorHAnsi" w:hAnsiTheme="minorHAnsi"/>
                <w:color w:val="000000"/>
                <w:sz w:val="22"/>
                <w:szCs w:val="22"/>
              </w:rPr>
              <w:t>5-</w:t>
            </w:r>
            <w:r w:rsidR="00B137B5">
              <w:rPr>
                <w:rFonts w:asciiTheme="minorHAnsi" w:hAnsiTheme="minorHAnsi"/>
                <w:color w:val="000000"/>
                <w:sz w:val="22"/>
                <w:szCs w:val="22"/>
              </w:rPr>
              <w:t>157</w:t>
            </w:r>
          </w:p>
        </w:tc>
      </w:tr>
      <w:tr w:rsidR="00F91106" w:rsidRPr="004574AD" w14:paraId="46220270" w14:textId="77777777" w:rsidTr="00CF4194">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DF1AB7A"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B4C388B" w14:textId="77777777" w:rsidR="00F91106" w:rsidRPr="004574AD" w:rsidRDefault="00595B43" w:rsidP="00B137B5">
            <w:pPr>
              <w:rPr>
                <w:rFonts w:asciiTheme="minorHAnsi" w:hAnsiTheme="minorHAnsi"/>
                <w:color w:val="000000"/>
                <w:sz w:val="22"/>
                <w:szCs w:val="22"/>
              </w:rPr>
            </w:pPr>
            <w:r>
              <w:rPr>
                <w:rFonts w:asciiTheme="minorHAnsi" w:hAnsiTheme="minorHAnsi"/>
                <w:sz w:val="22"/>
                <w:szCs w:val="22"/>
              </w:rPr>
              <w:t xml:space="preserve">Modified </w:t>
            </w:r>
            <w:r w:rsidR="005B1513" w:rsidRPr="004574AD">
              <w:rPr>
                <w:rFonts w:asciiTheme="minorHAnsi" w:hAnsiTheme="minorHAnsi"/>
                <w:sz w:val="22"/>
                <w:szCs w:val="22"/>
              </w:rPr>
              <w:t>EPA Method 8</w:t>
            </w:r>
            <w:r w:rsidR="00B137B5">
              <w:rPr>
                <w:rFonts w:asciiTheme="minorHAnsi" w:hAnsiTheme="minorHAnsi"/>
                <w:sz w:val="22"/>
                <w:szCs w:val="22"/>
              </w:rPr>
              <w:t>270D</w:t>
            </w:r>
          </w:p>
        </w:tc>
      </w:tr>
      <w:tr w:rsidR="00F91106" w:rsidRPr="004574AD" w14:paraId="7CC27E9C" w14:textId="77777777" w:rsidTr="00786821">
        <w:trPr>
          <w:trHeight w:val="300"/>
        </w:trPr>
        <w:tc>
          <w:tcPr>
            <w:tcW w:w="1963" w:type="dxa"/>
            <w:tcBorders>
              <w:top w:val="dotted" w:sz="4" w:space="0" w:color="auto"/>
              <w:left w:val="nil"/>
              <w:bottom w:val="nil"/>
              <w:right w:val="nil"/>
            </w:tcBorders>
            <w:shd w:val="clear" w:color="auto" w:fill="auto"/>
            <w:noWrap/>
            <w:vAlign w:val="bottom"/>
            <w:hideMark/>
          </w:tcPr>
          <w:p w14:paraId="21C469A4" w14:textId="77777777"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14:paraId="07158216" w14:textId="77777777"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14:paraId="5F2C40BC" w14:textId="77777777"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14:paraId="3FBC55B9" w14:textId="77777777" w:rsidR="00F91106" w:rsidRPr="004574AD" w:rsidRDefault="00F91106"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vAlign w:val="bottom"/>
            <w:hideMark/>
          </w:tcPr>
          <w:p w14:paraId="3731637D" w14:textId="77777777" w:rsidR="00F91106" w:rsidRPr="004574AD" w:rsidRDefault="00F91106" w:rsidP="00F91106">
            <w:pPr>
              <w:rPr>
                <w:rFonts w:asciiTheme="minorHAnsi" w:hAnsiTheme="minorHAnsi"/>
                <w:color w:val="000000"/>
                <w:sz w:val="22"/>
                <w:szCs w:val="22"/>
              </w:rPr>
            </w:pPr>
          </w:p>
        </w:tc>
      </w:tr>
      <w:tr w:rsidR="00E829A0" w:rsidRPr="004574AD" w14:paraId="333D71CB" w14:textId="77777777" w:rsidTr="00E829A0">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14:paraId="4C801C75" w14:textId="77777777"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9D0A305"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435"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40AF3F3"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14:paraId="3AEF9978" w14:textId="77777777" w:rsidTr="00703CA8">
        <w:trPr>
          <w:trHeight w:val="350"/>
        </w:trPr>
        <w:tc>
          <w:tcPr>
            <w:tcW w:w="1963" w:type="dxa"/>
            <w:vMerge/>
            <w:tcBorders>
              <w:left w:val="dotted" w:sz="4" w:space="0" w:color="auto"/>
              <w:right w:val="dotted" w:sz="4" w:space="0" w:color="auto"/>
            </w:tcBorders>
            <w:shd w:val="clear" w:color="auto" w:fill="auto"/>
            <w:noWrap/>
            <w:vAlign w:val="center"/>
            <w:hideMark/>
          </w:tcPr>
          <w:p w14:paraId="57433B48" w14:textId="77777777"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14:paraId="49461E62" w14:textId="77777777" w:rsidR="000F2F53" w:rsidRPr="00F91106" w:rsidRDefault="00C51832" w:rsidP="00AD78AE">
            <w:pPr>
              <w:jc w:val="center"/>
              <w:rPr>
                <w:rFonts w:ascii="Calibri" w:hAnsi="Calibri"/>
                <w:color w:val="000000"/>
                <w:sz w:val="22"/>
                <w:szCs w:val="22"/>
              </w:rPr>
            </w:pPr>
            <w:r>
              <w:rPr>
                <w:rFonts w:ascii="Calibri" w:hAnsi="Calibri"/>
                <w:color w:val="000000"/>
                <w:sz w:val="22"/>
                <w:szCs w:val="22"/>
              </w:rPr>
              <w:t>8/1</w:t>
            </w:r>
            <w:r w:rsidR="00AD78AE">
              <w:rPr>
                <w:rFonts w:ascii="Calibri" w:hAnsi="Calibri"/>
                <w:color w:val="000000"/>
                <w:sz w:val="22"/>
                <w:szCs w:val="22"/>
              </w:rPr>
              <w:t>4</w:t>
            </w:r>
            <w:r w:rsidR="000F2F53">
              <w:rPr>
                <w:rFonts w:ascii="Calibri" w:hAnsi="Calibri"/>
                <w:color w:val="000000"/>
                <w:sz w:val="22"/>
                <w:szCs w:val="22"/>
              </w:rPr>
              <w:t>/201</w:t>
            </w:r>
            <w:r w:rsidR="00AD78AE">
              <w:rPr>
                <w:rFonts w:ascii="Calibri" w:hAnsi="Calibri"/>
                <w:color w:val="000000"/>
                <w:sz w:val="22"/>
                <w:szCs w:val="22"/>
              </w:rPr>
              <w:t>4</w:t>
            </w:r>
          </w:p>
        </w:tc>
        <w:tc>
          <w:tcPr>
            <w:tcW w:w="3435" w:type="dxa"/>
            <w:gridSpan w:val="4"/>
            <w:tcBorders>
              <w:top w:val="dotted" w:sz="4" w:space="0" w:color="auto"/>
              <w:left w:val="dotted" w:sz="4" w:space="0" w:color="auto"/>
              <w:right w:val="dotted" w:sz="4" w:space="0" w:color="auto"/>
            </w:tcBorders>
            <w:shd w:val="clear" w:color="auto" w:fill="auto"/>
            <w:noWrap/>
            <w:vAlign w:val="center"/>
            <w:hideMark/>
          </w:tcPr>
          <w:p w14:paraId="22087EA7" w14:textId="77777777" w:rsidR="000F2F53" w:rsidRPr="00F91106" w:rsidRDefault="00AD78AE" w:rsidP="006F605E">
            <w:pPr>
              <w:jc w:val="center"/>
              <w:rPr>
                <w:rFonts w:ascii="Calibri" w:hAnsi="Calibri"/>
                <w:color w:val="000000"/>
                <w:sz w:val="22"/>
                <w:szCs w:val="22"/>
              </w:rPr>
            </w:pPr>
            <w:r>
              <w:rPr>
                <w:rFonts w:ascii="Calibri" w:hAnsi="Calibri"/>
                <w:color w:val="000000"/>
                <w:sz w:val="22"/>
                <w:szCs w:val="22"/>
              </w:rPr>
              <w:t>4.0</w:t>
            </w:r>
          </w:p>
        </w:tc>
      </w:tr>
      <w:tr w:rsidR="00E863B1" w:rsidRPr="004574AD" w14:paraId="15F35011" w14:textId="77777777" w:rsidTr="00786821">
        <w:trPr>
          <w:trHeight w:val="300"/>
        </w:trPr>
        <w:tc>
          <w:tcPr>
            <w:tcW w:w="1963" w:type="dxa"/>
            <w:tcBorders>
              <w:top w:val="dotted" w:sz="4" w:space="0" w:color="auto"/>
              <w:left w:val="nil"/>
              <w:bottom w:val="dotted" w:sz="4" w:space="0" w:color="auto"/>
            </w:tcBorders>
            <w:shd w:val="clear" w:color="auto" w:fill="auto"/>
            <w:noWrap/>
            <w:vAlign w:val="bottom"/>
            <w:hideMark/>
          </w:tcPr>
          <w:p w14:paraId="14DF7167" w14:textId="77777777"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14:paraId="5B0E49F8" w14:textId="77777777"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14:paraId="4E3888DB" w14:textId="77777777"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14:paraId="69E72AA0" w14:textId="77777777" w:rsidR="00E863B1" w:rsidRPr="004574AD" w:rsidRDefault="00E863B1" w:rsidP="00F91106">
            <w:pPr>
              <w:rPr>
                <w:rFonts w:asciiTheme="minorHAnsi" w:hAnsiTheme="minorHAnsi"/>
                <w:color w:val="000000"/>
                <w:sz w:val="22"/>
                <w:szCs w:val="22"/>
              </w:rPr>
            </w:pPr>
          </w:p>
        </w:tc>
        <w:tc>
          <w:tcPr>
            <w:tcW w:w="710" w:type="dxa"/>
            <w:gridSpan w:val="2"/>
            <w:tcBorders>
              <w:top w:val="dotted" w:sz="4" w:space="0" w:color="auto"/>
              <w:left w:val="nil"/>
              <w:bottom w:val="dotted" w:sz="4" w:space="0" w:color="auto"/>
              <w:right w:val="nil"/>
            </w:tcBorders>
            <w:shd w:val="clear" w:color="auto" w:fill="auto"/>
            <w:noWrap/>
            <w:vAlign w:val="bottom"/>
            <w:hideMark/>
          </w:tcPr>
          <w:p w14:paraId="645B19A2" w14:textId="77777777" w:rsidR="00E863B1" w:rsidRPr="004574AD" w:rsidRDefault="00E863B1" w:rsidP="00F91106">
            <w:pPr>
              <w:rPr>
                <w:rFonts w:asciiTheme="minorHAnsi" w:hAnsiTheme="minorHAnsi"/>
                <w:color w:val="000000"/>
                <w:sz w:val="22"/>
                <w:szCs w:val="22"/>
              </w:rPr>
            </w:pPr>
          </w:p>
        </w:tc>
      </w:tr>
      <w:tr w:rsidR="00E863B1" w:rsidRPr="004574AD" w14:paraId="5BB0D76E" w14:textId="77777777" w:rsidTr="006A24D4">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32536B73"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454DFB5C" w14:textId="77777777" w:rsidR="00E863B1" w:rsidRPr="005F6E9C" w:rsidRDefault="000F2F53" w:rsidP="00A15ED4">
            <w:pPr>
              <w:autoSpaceDE w:val="0"/>
              <w:autoSpaceDN w:val="0"/>
              <w:adjustRightInd w:val="0"/>
              <w:rPr>
                <w:rFonts w:asciiTheme="minorHAnsi" w:hAnsiTheme="minorHAnsi" w:cs="Arial"/>
                <w:sz w:val="22"/>
                <w:szCs w:val="22"/>
              </w:rPr>
            </w:pPr>
            <w:r>
              <w:rPr>
                <w:rFonts w:asciiTheme="minorHAnsi" w:hAnsiTheme="minorHAnsi" w:cstheme="minorHAnsi"/>
                <w:sz w:val="22"/>
                <w:szCs w:val="22"/>
              </w:rPr>
              <w:t>None.</w:t>
            </w:r>
          </w:p>
        </w:tc>
      </w:tr>
      <w:tr w:rsidR="00E863B1" w:rsidRPr="004574AD" w14:paraId="19B04CE7" w14:textId="77777777" w:rsidTr="0011489C">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2A457D17" w14:textId="77777777"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hideMark/>
          </w:tcPr>
          <w:p w14:paraId="46DCA4EF" w14:textId="77777777" w:rsidR="00E863B1" w:rsidRPr="00567206" w:rsidRDefault="00E863B1" w:rsidP="00F91106">
            <w:pPr>
              <w:rPr>
                <w:rFonts w:asciiTheme="minorHAnsi" w:hAnsiTheme="minorHAnsi"/>
                <w:color w:val="000000"/>
                <w:sz w:val="22"/>
                <w:szCs w:val="22"/>
              </w:rPr>
            </w:pPr>
          </w:p>
        </w:tc>
      </w:tr>
      <w:tr w:rsidR="00E863B1" w:rsidRPr="004574AD" w14:paraId="1854CB73" w14:textId="77777777" w:rsidTr="002F5FA6">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1B82F8DC"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0A91D994" w14:textId="77777777"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14:paraId="40ABE432" w14:textId="77777777" w:rsidTr="002F5FA6">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080DB59A" w14:textId="77777777"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14:paraId="10FC789D" w14:textId="77777777" w:rsidR="00E863B1" w:rsidRPr="00567206" w:rsidRDefault="00E863B1" w:rsidP="00F91106">
            <w:pPr>
              <w:rPr>
                <w:rFonts w:asciiTheme="minorHAnsi" w:hAnsiTheme="minorHAnsi"/>
                <w:color w:val="000000"/>
                <w:sz w:val="22"/>
                <w:szCs w:val="22"/>
              </w:rPr>
            </w:pPr>
          </w:p>
        </w:tc>
      </w:tr>
      <w:tr w:rsidR="007A2520" w:rsidRPr="004574AD" w14:paraId="50D52B7D" w14:textId="77777777" w:rsidTr="007A2520">
        <w:trPr>
          <w:trHeight w:val="300"/>
        </w:trPr>
        <w:tc>
          <w:tcPr>
            <w:tcW w:w="1963" w:type="dxa"/>
            <w:tcBorders>
              <w:top w:val="nil"/>
              <w:left w:val="nil"/>
              <w:bottom w:val="dotted" w:sz="4" w:space="0" w:color="auto"/>
              <w:right w:val="nil"/>
            </w:tcBorders>
            <w:shd w:val="clear" w:color="auto" w:fill="auto"/>
            <w:noWrap/>
            <w:vAlign w:val="bottom"/>
            <w:hideMark/>
          </w:tcPr>
          <w:p w14:paraId="1D5E1EBE"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14:paraId="3ECE2AED" w14:textId="77777777"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14:paraId="0651A004" w14:textId="77777777"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14:paraId="04746BBC" w14:textId="77777777" w:rsidR="007A2520" w:rsidRPr="004574AD" w:rsidRDefault="007A2520"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hideMark/>
          </w:tcPr>
          <w:p w14:paraId="0155BA35" w14:textId="77777777" w:rsidR="007A2520" w:rsidRPr="004574AD" w:rsidRDefault="007A2520" w:rsidP="00F91106">
            <w:pPr>
              <w:rPr>
                <w:rFonts w:asciiTheme="minorHAnsi" w:hAnsiTheme="minorHAnsi"/>
                <w:color w:val="000000"/>
                <w:sz w:val="22"/>
                <w:szCs w:val="22"/>
              </w:rPr>
            </w:pPr>
          </w:p>
        </w:tc>
      </w:tr>
      <w:tr w:rsidR="007A2520" w:rsidRPr="004574AD" w14:paraId="01BBAF56" w14:textId="77777777" w:rsidTr="00594AE3">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1CF24902"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15E79491" w14:textId="77777777" w:rsidR="00C71D3B" w:rsidRDefault="00C71D3B" w:rsidP="00C71D3B">
            <w:pPr>
              <w:rPr>
                <w:rFonts w:asciiTheme="minorHAnsi" w:hAnsiTheme="minorHAnsi" w:cstheme="minorHAnsi"/>
                <w:sz w:val="22"/>
                <w:szCs w:val="22"/>
              </w:rPr>
            </w:pPr>
            <w:r>
              <w:rPr>
                <w:rFonts w:asciiTheme="minorHAnsi" w:hAnsiTheme="minorHAnsi" w:cstheme="minorHAnsi"/>
                <w:sz w:val="22"/>
                <w:szCs w:val="22"/>
              </w:rPr>
              <w:t xml:space="preserve">Tissue samples were homogenized with titanium blades and split for metals analysis at Sequim and FIT. </w:t>
            </w:r>
          </w:p>
          <w:p w14:paraId="703B330C" w14:textId="77777777" w:rsidR="00C71D3B" w:rsidRDefault="00C71D3B" w:rsidP="00C71D3B">
            <w:pPr>
              <w:rPr>
                <w:rFonts w:asciiTheme="minorHAnsi" w:hAnsiTheme="minorHAnsi" w:cstheme="minorHAnsi"/>
                <w:sz w:val="22"/>
                <w:szCs w:val="22"/>
              </w:rPr>
            </w:pPr>
            <w:r>
              <w:rPr>
                <w:rFonts w:asciiTheme="minorHAnsi" w:hAnsiTheme="minorHAnsi" w:cstheme="minorHAnsi"/>
                <w:sz w:val="22"/>
                <w:szCs w:val="22"/>
              </w:rPr>
              <w:t xml:space="preserve"> </w:t>
            </w:r>
          </w:p>
          <w:p w14:paraId="2A22524A" w14:textId="77777777" w:rsidR="00F6675D" w:rsidRPr="00F6675D" w:rsidRDefault="00C51832" w:rsidP="00E01C32">
            <w:pPr>
              <w:rPr>
                <w:rFonts w:asciiTheme="minorHAnsi" w:hAnsiTheme="minorHAnsi" w:cstheme="minorHAnsi"/>
                <w:sz w:val="22"/>
                <w:szCs w:val="22"/>
              </w:rPr>
            </w:pPr>
            <w:r>
              <w:rPr>
                <w:rFonts w:asciiTheme="minorHAnsi" w:hAnsiTheme="minorHAnsi" w:cstheme="minorHAnsi"/>
                <w:sz w:val="22"/>
                <w:szCs w:val="22"/>
              </w:rPr>
              <w:t xml:space="preserve">The </w:t>
            </w:r>
            <w:r w:rsidR="00C71D3B">
              <w:rPr>
                <w:rFonts w:asciiTheme="minorHAnsi" w:hAnsiTheme="minorHAnsi" w:cstheme="minorHAnsi"/>
                <w:sz w:val="22"/>
                <w:szCs w:val="22"/>
              </w:rPr>
              <w:t>tissue</w:t>
            </w:r>
            <w:r>
              <w:rPr>
                <w:rFonts w:asciiTheme="minorHAnsi" w:hAnsiTheme="minorHAnsi" w:cstheme="minorHAnsi"/>
                <w:sz w:val="22"/>
                <w:szCs w:val="22"/>
              </w:rPr>
              <w:t xml:space="preserve"> samples were extracted following a modified EPA Method 3510C.  </w:t>
            </w:r>
            <w:r>
              <w:rPr>
                <w:rFonts w:asciiTheme="minorHAnsi" w:hAnsiTheme="minorHAnsi" w:cstheme="minorHAnsi"/>
                <w:color w:val="000000"/>
                <w:sz w:val="22"/>
                <w:szCs w:val="22"/>
              </w:rPr>
              <w:t>Samples were prepared for ana</w:t>
            </w:r>
            <w:r w:rsidR="00D612DC">
              <w:rPr>
                <w:rFonts w:asciiTheme="minorHAnsi" w:hAnsiTheme="minorHAnsi" w:cstheme="minorHAnsi"/>
                <w:color w:val="000000"/>
                <w:sz w:val="22"/>
                <w:szCs w:val="22"/>
              </w:rPr>
              <w:t xml:space="preserve">lysis by weighing </w:t>
            </w:r>
            <w:r w:rsidR="00D612DC" w:rsidRPr="00C71D3B">
              <w:rPr>
                <w:rFonts w:asciiTheme="minorHAnsi" w:hAnsiTheme="minorHAnsi" w:cstheme="minorHAnsi"/>
                <w:color w:val="000000"/>
                <w:sz w:val="22"/>
                <w:szCs w:val="22"/>
              </w:rPr>
              <w:t xml:space="preserve">approximately </w:t>
            </w:r>
            <w:r w:rsidR="00664FA6">
              <w:rPr>
                <w:rFonts w:asciiTheme="minorHAnsi" w:hAnsiTheme="minorHAnsi" w:cstheme="minorHAnsi"/>
                <w:color w:val="000000"/>
                <w:sz w:val="22"/>
                <w:szCs w:val="22"/>
              </w:rPr>
              <w:t>20</w:t>
            </w:r>
            <w:r w:rsidR="00664FA6" w:rsidRPr="00C71D3B">
              <w:rPr>
                <w:rFonts w:asciiTheme="minorHAnsi" w:hAnsiTheme="minorHAnsi" w:cstheme="minorHAnsi"/>
                <w:color w:val="000000"/>
                <w:sz w:val="22"/>
                <w:szCs w:val="22"/>
              </w:rPr>
              <w:t xml:space="preserve"> </w:t>
            </w:r>
            <w:r w:rsidRPr="00C71D3B">
              <w:rPr>
                <w:rFonts w:asciiTheme="minorHAnsi" w:hAnsiTheme="minorHAnsi" w:cstheme="minorHAnsi"/>
                <w:color w:val="000000"/>
                <w:sz w:val="22"/>
                <w:szCs w:val="22"/>
              </w:rPr>
              <w:t>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Each sample was spiked with PAH</w:t>
            </w:r>
            <w:r w:rsidR="00664FA6">
              <w:rPr>
                <w:rFonts w:asciiTheme="minorHAnsi" w:hAnsiTheme="minorHAnsi" w:cstheme="minorHAnsi"/>
                <w:color w:val="000000"/>
                <w:sz w:val="22"/>
                <w:szCs w:val="22"/>
              </w:rPr>
              <w:t>, Biomarker</w:t>
            </w:r>
            <w:r>
              <w:rPr>
                <w:rFonts w:asciiTheme="minorHAnsi" w:hAnsiTheme="minorHAnsi" w:cstheme="minorHAnsi"/>
                <w:color w:val="000000"/>
                <w:sz w:val="22"/>
                <w:szCs w:val="22"/>
              </w:rPr>
              <w:t xml:space="preserve"> </w:t>
            </w:r>
            <w:r w:rsidR="00C71D3B">
              <w:rPr>
                <w:rFonts w:asciiTheme="minorHAnsi" w:hAnsiTheme="minorHAnsi" w:cstheme="minorHAnsi"/>
                <w:color w:val="000000"/>
                <w:sz w:val="22"/>
                <w:szCs w:val="22"/>
              </w:rPr>
              <w:t xml:space="preserve">and SHC </w:t>
            </w:r>
            <w:r>
              <w:rPr>
                <w:rFonts w:asciiTheme="minorHAnsi" w:hAnsiTheme="minorHAnsi" w:cstheme="minorHAnsi"/>
                <w:color w:val="000000"/>
                <w:sz w:val="22"/>
                <w:szCs w:val="22"/>
              </w:rPr>
              <w:t xml:space="preserve">surrogates and extracted 3 times using methylene chloride by </w:t>
            </w:r>
            <w:r w:rsidR="00E01C32">
              <w:rPr>
                <w:rFonts w:asciiTheme="minorHAnsi" w:hAnsiTheme="minorHAnsi" w:cstheme="minorHAnsi"/>
                <w:color w:val="000000"/>
                <w:sz w:val="22"/>
                <w:szCs w:val="22"/>
              </w:rPr>
              <w:t>tissuemizer</w:t>
            </w:r>
            <w:r>
              <w:rPr>
                <w:rFonts w:asciiTheme="minorHAnsi" w:hAnsiTheme="minorHAnsi" w:cstheme="minorHAnsi"/>
                <w:color w:val="000000"/>
                <w:sz w:val="22"/>
                <w:szCs w:val="22"/>
              </w:rPr>
              <w:t xml:space="preserv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sulfate and concentrated by Kuderna-Danish (KD) and nitrogen evaporation techniques.  Sample clean</w:t>
            </w:r>
            <w:r w:rsidR="00AD78AE">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sidR="00C71D3B">
              <w:rPr>
                <w:rFonts w:asciiTheme="minorHAnsi" w:hAnsiTheme="minorHAnsi" w:cstheme="minorHAnsi"/>
                <w:sz w:val="22"/>
                <w:szCs w:val="22"/>
              </w:rPr>
              <w:t>alumina columns</w:t>
            </w:r>
            <w:r w:rsidRPr="00FE22D3">
              <w:rPr>
                <w:rFonts w:asciiTheme="minorHAnsi" w:hAnsiTheme="minorHAnsi" w:cstheme="minorHAnsi"/>
                <w:sz w:val="22"/>
                <w:szCs w:val="22"/>
              </w:rPr>
              <w:t>.</w:t>
            </w:r>
            <w:r w:rsidR="00BB50DC" w:rsidRPr="00FE22D3">
              <w:rPr>
                <w:rFonts w:asciiTheme="minorHAnsi" w:hAnsiTheme="minorHAnsi" w:cstheme="minorHAnsi"/>
                <w:sz w:val="22"/>
                <w:szCs w:val="22"/>
              </w:rPr>
              <w:t xml:space="preserve"> </w:t>
            </w:r>
            <w:r w:rsidR="00BB50DC">
              <w:rPr>
                <w:rFonts w:asciiTheme="minorHAnsi" w:hAnsiTheme="minorHAnsi" w:cstheme="minorHAnsi"/>
                <w:sz w:val="22"/>
                <w:szCs w:val="22"/>
              </w:rPr>
              <w:t xml:space="preserve">Extracts were further cleaned up and fractionated using silica gel columns. The F1 fraction was </w:t>
            </w:r>
            <w:r w:rsidR="00F6675D">
              <w:rPr>
                <w:rFonts w:asciiTheme="minorHAnsi" w:hAnsiTheme="minorHAnsi" w:cstheme="minorHAnsi"/>
                <w:sz w:val="22"/>
                <w:szCs w:val="22"/>
              </w:rPr>
              <w:t xml:space="preserve">collected and split for </w:t>
            </w:r>
            <w:r w:rsidR="00AD78AE">
              <w:rPr>
                <w:rFonts w:asciiTheme="minorHAnsi" w:hAnsiTheme="minorHAnsi" w:cstheme="minorHAnsi"/>
                <w:sz w:val="22"/>
                <w:szCs w:val="22"/>
              </w:rPr>
              <w:t>TPH/</w:t>
            </w:r>
            <w:r w:rsidR="00F6675D">
              <w:rPr>
                <w:rFonts w:asciiTheme="minorHAnsi" w:hAnsiTheme="minorHAnsi" w:cstheme="minorHAnsi"/>
                <w:sz w:val="22"/>
                <w:szCs w:val="22"/>
              </w:rPr>
              <w:t>SHC</w:t>
            </w:r>
            <w:r w:rsidR="00AD78AE">
              <w:rPr>
                <w:rFonts w:asciiTheme="minorHAnsi" w:hAnsiTheme="minorHAnsi" w:cstheme="minorHAnsi"/>
                <w:sz w:val="22"/>
                <w:szCs w:val="22"/>
              </w:rPr>
              <w:t xml:space="preserve"> and</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biomarker</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analys</w:t>
            </w:r>
            <w:r w:rsidR="00AD78AE">
              <w:rPr>
                <w:rFonts w:asciiTheme="minorHAnsi" w:hAnsiTheme="minorHAnsi" w:cstheme="minorHAnsi"/>
                <w:sz w:val="22"/>
                <w:szCs w:val="22"/>
              </w:rPr>
              <w:t>es</w:t>
            </w:r>
            <w:r w:rsidR="00BB50DC">
              <w:rPr>
                <w:rFonts w:asciiTheme="minorHAnsi" w:hAnsiTheme="minorHAnsi" w:cstheme="minorHAnsi"/>
                <w:sz w:val="22"/>
                <w:szCs w:val="22"/>
              </w:rPr>
              <w:t>. The F2 fraction was collected for PAH and alkyated PAH analysis.</w:t>
            </w:r>
            <w:r>
              <w:rPr>
                <w:rFonts w:asciiTheme="minorHAnsi" w:hAnsiTheme="minorHAnsi" w:cstheme="minorHAnsi"/>
                <w:sz w:val="22"/>
                <w:szCs w:val="22"/>
              </w:rPr>
              <w:t xml:space="preserve"> The extracts were concentrated and spiked with IS for analysis.  </w:t>
            </w:r>
          </w:p>
        </w:tc>
      </w:tr>
      <w:tr w:rsidR="007A2520" w:rsidRPr="002A045B" w14:paraId="2D2DAB16" w14:textId="77777777" w:rsidTr="007A2520">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14:paraId="1842308A"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502"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14:paraId="3E4CDDC0" w14:textId="77777777" w:rsidR="007A2520" w:rsidRDefault="00AD78AE" w:rsidP="00AD78AE">
            <w:pPr>
              <w:rPr>
                <w:rFonts w:asciiTheme="minorHAnsi" w:hAnsiTheme="minorHAnsi"/>
                <w:color w:val="000000"/>
                <w:sz w:val="22"/>
                <w:szCs w:val="22"/>
              </w:rPr>
            </w:pPr>
            <w:r>
              <w:rPr>
                <w:rFonts w:asciiTheme="minorHAnsi" w:hAnsiTheme="minorHAnsi"/>
                <w:color w:val="000000"/>
                <w:sz w:val="22"/>
                <w:szCs w:val="22"/>
              </w:rPr>
              <w:t>Sample M5883 was noted to contain water after the post column cleanup.  Sodium sulfate was added and the prep continued with the rest of the batch.</w:t>
            </w:r>
          </w:p>
          <w:p w14:paraId="25E3E166" w14:textId="77777777" w:rsidR="003839BE" w:rsidRDefault="003839BE" w:rsidP="003839BE">
            <w:pPr>
              <w:rPr>
                <w:rFonts w:asciiTheme="minorHAnsi" w:hAnsiTheme="minorHAnsi"/>
                <w:color w:val="000000"/>
                <w:sz w:val="22"/>
                <w:szCs w:val="22"/>
              </w:rPr>
            </w:pPr>
            <w:r>
              <w:rPr>
                <w:rFonts w:asciiTheme="minorHAnsi" w:hAnsiTheme="minorHAnsi"/>
                <w:color w:val="000000"/>
                <w:sz w:val="22"/>
                <w:szCs w:val="22"/>
              </w:rPr>
              <w:t>Also, the GC/MS fraction went dry.  250uL of hexane was added to the vial before re-combi</w:t>
            </w:r>
            <w:r w:rsidR="00664FA6">
              <w:rPr>
                <w:rFonts w:asciiTheme="minorHAnsi" w:hAnsiTheme="minorHAnsi"/>
                <w:color w:val="000000"/>
                <w:sz w:val="22"/>
                <w:szCs w:val="22"/>
              </w:rPr>
              <w:t>ni</w:t>
            </w:r>
            <w:r>
              <w:rPr>
                <w:rFonts w:asciiTheme="minorHAnsi" w:hAnsiTheme="minorHAnsi"/>
                <w:color w:val="000000"/>
                <w:sz w:val="22"/>
                <w:szCs w:val="22"/>
              </w:rPr>
              <w:t>ng for the FID dilutions.</w:t>
            </w:r>
          </w:p>
          <w:p w14:paraId="324AC6F2" w14:textId="77777777" w:rsidR="003839BE" w:rsidRDefault="003839BE" w:rsidP="003839BE">
            <w:pPr>
              <w:rPr>
                <w:rFonts w:asciiTheme="minorHAnsi" w:hAnsiTheme="minorHAnsi"/>
                <w:color w:val="000000"/>
                <w:sz w:val="22"/>
                <w:szCs w:val="22"/>
              </w:rPr>
            </w:pPr>
          </w:p>
          <w:p w14:paraId="79BEF0ED" w14:textId="77777777" w:rsidR="003839BE" w:rsidRPr="002A045B" w:rsidRDefault="003839BE" w:rsidP="003839BE">
            <w:pPr>
              <w:rPr>
                <w:rFonts w:asciiTheme="minorHAnsi" w:hAnsiTheme="minorHAnsi"/>
                <w:color w:val="000000"/>
                <w:sz w:val="22"/>
                <w:szCs w:val="22"/>
              </w:rPr>
            </w:pPr>
            <w:r>
              <w:rPr>
                <w:rFonts w:asciiTheme="minorHAnsi" w:hAnsiTheme="minorHAnsi"/>
                <w:color w:val="000000"/>
                <w:sz w:val="22"/>
                <w:szCs w:val="22"/>
              </w:rPr>
              <w:t>M5901 had a low sample amount.  Dry weight was not performed on this sample.</w:t>
            </w:r>
          </w:p>
        </w:tc>
      </w:tr>
      <w:tr w:rsidR="007A2520" w:rsidRPr="002A045B" w14:paraId="0EBA602B" w14:textId="77777777"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4C092F8D" w14:textId="77777777"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14:paraId="177215C8" w14:textId="77777777" w:rsidR="007A2520" w:rsidRPr="002A045B" w:rsidRDefault="007A2520" w:rsidP="00F91106">
            <w:pPr>
              <w:rPr>
                <w:rFonts w:asciiTheme="minorHAnsi" w:hAnsiTheme="minorHAnsi"/>
                <w:color w:val="000000"/>
                <w:sz w:val="22"/>
                <w:szCs w:val="22"/>
              </w:rPr>
            </w:pPr>
          </w:p>
        </w:tc>
      </w:tr>
      <w:tr w:rsidR="007A2520" w:rsidRPr="002A045B" w14:paraId="1CD0E0C5" w14:textId="77777777"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1F08022D" w14:textId="77777777"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14:paraId="114846CD" w14:textId="77777777" w:rsidR="007A2520" w:rsidRPr="002A045B" w:rsidRDefault="007A2520" w:rsidP="00F91106">
            <w:pPr>
              <w:rPr>
                <w:rFonts w:asciiTheme="minorHAnsi" w:hAnsiTheme="minorHAnsi"/>
                <w:color w:val="000000"/>
                <w:sz w:val="22"/>
                <w:szCs w:val="22"/>
              </w:rPr>
            </w:pPr>
          </w:p>
        </w:tc>
      </w:tr>
      <w:tr w:rsidR="007A2520" w:rsidRPr="002A045B" w14:paraId="43F0D7CC" w14:textId="77777777"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144BA52F" w14:textId="77777777"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14:paraId="350CB7B8" w14:textId="77777777" w:rsidR="007A2520" w:rsidRPr="002A045B" w:rsidRDefault="007A2520" w:rsidP="00F91106">
            <w:pPr>
              <w:rPr>
                <w:rFonts w:asciiTheme="minorHAnsi" w:hAnsiTheme="minorHAnsi"/>
                <w:color w:val="000000"/>
                <w:sz w:val="22"/>
                <w:szCs w:val="22"/>
              </w:rPr>
            </w:pPr>
          </w:p>
        </w:tc>
      </w:tr>
      <w:tr w:rsidR="007A2520" w:rsidRPr="002A045B" w14:paraId="4CED0F08" w14:textId="77777777" w:rsidTr="00594AE3">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14:paraId="099391AB" w14:textId="77777777"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shd w:val="clear" w:color="auto" w:fill="auto"/>
            <w:hideMark/>
          </w:tcPr>
          <w:p w14:paraId="7D47F774" w14:textId="77777777" w:rsidR="007A2520" w:rsidRPr="002A045B" w:rsidRDefault="007A2520" w:rsidP="00F91106">
            <w:pPr>
              <w:rPr>
                <w:rFonts w:asciiTheme="minorHAnsi" w:hAnsiTheme="minorHAnsi"/>
                <w:color w:val="000000"/>
                <w:sz w:val="22"/>
                <w:szCs w:val="22"/>
              </w:rPr>
            </w:pPr>
          </w:p>
        </w:tc>
      </w:tr>
      <w:tr w:rsidR="007A2520" w:rsidRPr="004574AD" w14:paraId="7BF0D457" w14:textId="77777777" w:rsidTr="0026057C">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3D668358"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Analysis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20C98DDA" w14:textId="77777777" w:rsidR="00B137B5" w:rsidRDefault="00B137B5" w:rsidP="00B137B5">
            <w:pPr>
              <w:tabs>
                <w:tab w:val="left" w:pos="0"/>
              </w:tabs>
              <w:suppressAutoHyphens/>
              <w:rPr>
                <w:rFonts w:asciiTheme="minorHAnsi" w:hAnsiTheme="minorHAnsi"/>
                <w:sz w:val="22"/>
                <w:szCs w:val="22"/>
              </w:rPr>
            </w:pPr>
            <w:r w:rsidRPr="00314CA8">
              <w:rPr>
                <w:rFonts w:asciiTheme="minorHAnsi" w:hAnsiTheme="minorHAnsi"/>
                <w:sz w:val="22"/>
                <w:szCs w:val="22"/>
              </w:rPr>
              <w:t xml:space="preserve">PAH, alkylated PAH (F2 fraction) and Biomarkers (F1 fraction) were measured by gas chromatography-mass spectrometry (GC/MS) in the selected ion mode (SIM). An initial calibration consisting of target analytes was analyzed prior to analysis to demonstrate the linear range of analysis. Calibration verification was performed every 24 hours in which samples were analyzed. Concentrations of target compounds were calculated versus internal standards. Target PAH were quantified using the average response factors (RF) generated from the initial </w:t>
            </w:r>
            <w:r w:rsidRPr="00314CA8">
              <w:rPr>
                <w:rFonts w:asciiTheme="minorHAnsi" w:hAnsiTheme="minorHAnsi"/>
                <w:sz w:val="22"/>
                <w:szCs w:val="22"/>
              </w:rPr>
              <w:lastRenderedPageBreak/>
              <w:t>calibration. The alkyl homologue PAH series were assigned the RF of the parent PAH.</w:t>
            </w:r>
            <w:r w:rsidR="00A9006C">
              <w:rPr>
                <w:rFonts w:asciiTheme="minorHAnsi" w:hAnsiTheme="minorHAnsi"/>
                <w:sz w:val="22"/>
                <w:szCs w:val="22"/>
              </w:rPr>
              <w:t xml:space="preserve">  Biomarkers used RFs from the single individual biomarkers within the calibration standard curve.</w:t>
            </w:r>
            <w:r w:rsidRPr="00314CA8">
              <w:rPr>
                <w:rFonts w:asciiTheme="minorHAnsi" w:hAnsiTheme="minorHAnsi"/>
                <w:sz w:val="22"/>
                <w:szCs w:val="22"/>
              </w:rPr>
              <w:t xml:space="preserve">  </w:t>
            </w:r>
            <w:commentRangeStart w:id="0"/>
            <w:r>
              <w:rPr>
                <w:rFonts w:asciiTheme="minorHAnsi" w:hAnsiTheme="minorHAnsi"/>
                <w:sz w:val="22"/>
                <w:szCs w:val="22"/>
              </w:rPr>
              <w:t>All</w:t>
            </w:r>
            <w:commentRangeEnd w:id="0"/>
            <w:r w:rsidR="00664FA6">
              <w:rPr>
                <w:rStyle w:val="CommentReference"/>
              </w:rPr>
              <w:commentReference w:id="0"/>
            </w:r>
            <w:r>
              <w:rPr>
                <w:rFonts w:asciiTheme="minorHAnsi" w:hAnsiTheme="minorHAnsi"/>
                <w:sz w:val="22"/>
                <w:szCs w:val="22"/>
              </w:rPr>
              <w:t xml:space="preserve"> reported data (except NSC) is corrected based on surrogate recoveries.</w:t>
            </w:r>
          </w:p>
          <w:p w14:paraId="6F53B797" w14:textId="77777777" w:rsidR="00A9006C" w:rsidRPr="00314CA8" w:rsidRDefault="00A9006C" w:rsidP="00B137B5">
            <w:pPr>
              <w:tabs>
                <w:tab w:val="left" w:pos="0"/>
              </w:tabs>
              <w:suppressAutoHyphens/>
              <w:rPr>
                <w:rFonts w:asciiTheme="minorHAnsi" w:hAnsiTheme="minorHAnsi"/>
                <w:sz w:val="22"/>
                <w:szCs w:val="22"/>
              </w:rPr>
            </w:pPr>
          </w:p>
          <w:p w14:paraId="79B6FC0F" w14:textId="77777777" w:rsidR="00D612DC" w:rsidRPr="00D612DC" w:rsidRDefault="00664FA6" w:rsidP="003839BE">
            <w:pPr>
              <w:tabs>
                <w:tab w:val="left" w:pos="0"/>
              </w:tabs>
              <w:suppressAutoHyphens/>
              <w:rPr>
                <w:rFonts w:asciiTheme="minorHAnsi" w:hAnsiTheme="minorHAnsi"/>
                <w:sz w:val="22"/>
              </w:rPr>
            </w:pPr>
            <w:r>
              <w:rPr>
                <w:rFonts w:asciiTheme="minorHAnsi" w:hAnsiTheme="minorHAnsi"/>
                <w:sz w:val="22"/>
              </w:rPr>
              <w:t>All data is reported on dry weight basis except the SRM (wet weight) and NSC and CO (oil weight).</w:t>
            </w:r>
          </w:p>
        </w:tc>
      </w:tr>
      <w:tr w:rsidR="003839BE" w:rsidRPr="004574AD" w14:paraId="14AF13F0" w14:textId="77777777" w:rsidTr="000F0F67">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14:paraId="610F0869" w14:textId="77777777" w:rsidR="003839BE" w:rsidRPr="004574AD" w:rsidRDefault="003839BE" w:rsidP="000F0F67">
            <w:pPr>
              <w:jc w:val="center"/>
              <w:rPr>
                <w:rFonts w:asciiTheme="minorHAnsi" w:hAnsiTheme="minorHAnsi"/>
                <w:color w:val="000000"/>
                <w:sz w:val="22"/>
                <w:szCs w:val="22"/>
              </w:rPr>
            </w:pPr>
            <w:r>
              <w:rPr>
                <w:rFonts w:asciiTheme="minorHAnsi" w:hAnsiTheme="minorHAnsi"/>
                <w:color w:val="000000"/>
                <w:sz w:val="22"/>
                <w:szCs w:val="22"/>
              </w:rPr>
              <w:lastRenderedPageBreak/>
              <w:t>Analysis comments</w:t>
            </w:r>
          </w:p>
        </w:tc>
        <w:tc>
          <w:tcPr>
            <w:tcW w:w="7266"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14:paraId="18C29943" w14:textId="77777777" w:rsidR="003839BE" w:rsidRDefault="00563817" w:rsidP="000F0F67">
            <w:pPr>
              <w:autoSpaceDE w:val="0"/>
              <w:autoSpaceDN w:val="0"/>
              <w:adjustRightInd w:val="0"/>
              <w:rPr>
                <w:rFonts w:asciiTheme="minorHAnsi" w:hAnsiTheme="minorHAnsi"/>
                <w:color w:val="000000"/>
                <w:sz w:val="22"/>
                <w:szCs w:val="22"/>
              </w:rPr>
            </w:pPr>
            <w:r>
              <w:rPr>
                <w:rFonts w:asciiTheme="minorHAnsi" w:hAnsiTheme="minorHAnsi" w:cs="ArialMT"/>
                <w:sz w:val="22"/>
                <w:szCs w:val="22"/>
              </w:rPr>
              <w:t>None.</w:t>
            </w:r>
          </w:p>
        </w:tc>
        <w:tc>
          <w:tcPr>
            <w:tcW w:w="236" w:type="dxa"/>
            <w:tcBorders>
              <w:top w:val="dotted" w:sz="4" w:space="0" w:color="auto"/>
              <w:left w:val="nil"/>
              <w:bottom w:val="dotted" w:sz="4" w:space="0" w:color="auto"/>
              <w:right w:val="nil"/>
            </w:tcBorders>
            <w:shd w:val="clear" w:color="auto" w:fill="auto"/>
            <w:noWrap/>
            <w:vAlign w:val="bottom"/>
          </w:tcPr>
          <w:p w14:paraId="7C7E4F24" w14:textId="77777777" w:rsidR="003839BE" w:rsidRPr="004574AD" w:rsidRDefault="003839BE" w:rsidP="00854D65">
            <w:pPr>
              <w:jc w:val="center"/>
              <w:rPr>
                <w:rFonts w:asciiTheme="minorHAnsi" w:hAnsiTheme="minorHAnsi"/>
                <w:color w:val="000000"/>
                <w:sz w:val="22"/>
                <w:szCs w:val="22"/>
              </w:rPr>
            </w:pPr>
          </w:p>
        </w:tc>
      </w:tr>
      <w:tr w:rsidR="007A2520" w:rsidRPr="004574AD" w14:paraId="57C1A139" w14:textId="77777777" w:rsidTr="003839BE">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14:paraId="1B9C9B68"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202A79E" w14:textId="77777777"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14:paraId="1AE53324" w14:textId="77777777" w:rsidR="007A2520" w:rsidRPr="004574AD" w:rsidRDefault="007A2520" w:rsidP="00854D65">
            <w:pPr>
              <w:jc w:val="center"/>
              <w:rPr>
                <w:rFonts w:asciiTheme="minorHAnsi" w:hAnsiTheme="minorHAnsi"/>
                <w:color w:val="000000"/>
                <w:sz w:val="22"/>
                <w:szCs w:val="22"/>
              </w:rPr>
            </w:pPr>
          </w:p>
        </w:tc>
        <w:tc>
          <w:tcPr>
            <w:tcW w:w="3609" w:type="dxa"/>
            <w:gridSpan w:val="4"/>
            <w:tcBorders>
              <w:top w:val="dotted" w:sz="4" w:space="0" w:color="auto"/>
              <w:left w:val="nil"/>
              <w:bottom w:val="dotted" w:sz="4" w:space="0" w:color="auto"/>
              <w:right w:val="nil"/>
            </w:tcBorders>
            <w:shd w:val="clear" w:color="auto" w:fill="auto"/>
            <w:noWrap/>
            <w:vAlign w:val="bottom"/>
            <w:hideMark/>
          </w:tcPr>
          <w:p w14:paraId="65E79E47" w14:textId="77777777"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14:paraId="01AFFE76" w14:textId="77777777" w:rsidR="007A2520" w:rsidRPr="004574AD" w:rsidRDefault="007A2520" w:rsidP="00854D65">
            <w:pPr>
              <w:jc w:val="center"/>
              <w:rPr>
                <w:rFonts w:asciiTheme="minorHAnsi" w:hAnsiTheme="minorHAnsi"/>
                <w:color w:val="000000"/>
                <w:sz w:val="22"/>
                <w:szCs w:val="22"/>
              </w:rPr>
            </w:pPr>
          </w:p>
        </w:tc>
      </w:tr>
      <w:tr w:rsidR="007A2520" w:rsidRPr="004574AD" w14:paraId="6FEB36EB" w14:textId="77777777" w:rsidTr="00475F57">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14:paraId="3A52F5EE" w14:textId="77777777"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BB17D5C" w14:textId="77777777" w:rsidR="007A2520" w:rsidRPr="00F13DFB" w:rsidRDefault="00DF0F61" w:rsidP="003839BE">
            <w:pPr>
              <w:jc w:val="center"/>
              <w:rPr>
                <w:rFonts w:asciiTheme="minorHAnsi" w:hAnsiTheme="minorHAnsi"/>
                <w:sz w:val="22"/>
                <w:szCs w:val="22"/>
              </w:rPr>
            </w:pPr>
            <w:r>
              <w:rPr>
                <w:rFonts w:asciiTheme="minorHAnsi" w:hAnsiTheme="minorHAnsi"/>
                <w:sz w:val="22"/>
                <w:szCs w:val="22"/>
              </w:rPr>
              <w:t>1</w:t>
            </w:r>
            <w:r w:rsidR="003839BE">
              <w:rPr>
                <w:rFonts w:asciiTheme="minorHAnsi" w:hAnsiTheme="minorHAnsi"/>
                <w:sz w:val="22"/>
                <w:szCs w:val="22"/>
              </w:rPr>
              <w:t>0</w:t>
            </w:r>
            <w:r>
              <w:rPr>
                <w:rFonts w:asciiTheme="minorHAnsi" w:hAnsiTheme="minorHAnsi"/>
                <w:sz w:val="22"/>
                <w:szCs w:val="22"/>
              </w:rPr>
              <w:t>/</w:t>
            </w:r>
            <w:r w:rsidR="003839BE">
              <w:rPr>
                <w:rFonts w:asciiTheme="minorHAnsi" w:hAnsiTheme="minorHAnsi"/>
                <w:sz w:val="22"/>
                <w:szCs w:val="22"/>
              </w:rPr>
              <w:t>8</w:t>
            </w:r>
            <w:r w:rsidR="00D612DC">
              <w:rPr>
                <w:rFonts w:asciiTheme="minorHAnsi" w:hAnsiTheme="minorHAnsi"/>
                <w:sz w:val="22"/>
                <w:szCs w:val="22"/>
              </w:rPr>
              <w:t>/201</w:t>
            </w:r>
            <w:r w:rsidR="003839BE">
              <w:rPr>
                <w:rFonts w:asciiTheme="minorHAnsi" w:hAnsiTheme="minorHAnsi"/>
                <w:sz w:val="22"/>
                <w:szCs w:val="22"/>
              </w:rPr>
              <w:t>4</w:t>
            </w:r>
            <w:r w:rsidR="00D612DC">
              <w:rPr>
                <w:rFonts w:asciiTheme="minorHAnsi" w:hAnsiTheme="minorHAnsi"/>
                <w:sz w:val="22"/>
                <w:szCs w:val="22"/>
              </w:rPr>
              <w:t xml:space="preserve"> &amp; 1</w:t>
            </w:r>
            <w:r w:rsidR="003839BE">
              <w:rPr>
                <w:rFonts w:asciiTheme="minorHAnsi" w:hAnsiTheme="minorHAnsi"/>
                <w:sz w:val="22"/>
                <w:szCs w:val="22"/>
              </w:rPr>
              <w:t>0</w:t>
            </w:r>
            <w:r w:rsidR="00D612DC">
              <w:rPr>
                <w:rFonts w:asciiTheme="minorHAnsi" w:hAnsiTheme="minorHAnsi"/>
                <w:sz w:val="22"/>
                <w:szCs w:val="22"/>
              </w:rPr>
              <w:t>/</w:t>
            </w:r>
            <w:r w:rsidR="003839BE">
              <w:rPr>
                <w:rFonts w:asciiTheme="minorHAnsi" w:hAnsiTheme="minorHAnsi"/>
                <w:sz w:val="22"/>
                <w:szCs w:val="22"/>
              </w:rPr>
              <w:t>15</w:t>
            </w:r>
            <w:r w:rsidR="000F2F53">
              <w:rPr>
                <w:rFonts w:asciiTheme="minorHAnsi" w:hAnsiTheme="minorHAnsi"/>
                <w:sz w:val="22"/>
                <w:szCs w:val="22"/>
              </w:rPr>
              <w:t>/201</w:t>
            </w:r>
            <w:r w:rsidR="003839BE">
              <w:rPr>
                <w:rFonts w:asciiTheme="minorHAnsi" w:hAnsiTheme="minorHAnsi"/>
                <w:sz w:val="22"/>
                <w:szCs w:val="22"/>
              </w:rPr>
              <w:t>4</w:t>
            </w:r>
          </w:p>
        </w:tc>
        <w:tc>
          <w:tcPr>
            <w:tcW w:w="4081"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322FA5B" w14:textId="77777777" w:rsidR="007A2520" w:rsidRPr="004574AD" w:rsidRDefault="00DF0F61" w:rsidP="00B137B5">
            <w:pPr>
              <w:jc w:val="center"/>
              <w:rPr>
                <w:rFonts w:asciiTheme="minorHAnsi" w:hAnsiTheme="minorHAnsi"/>
                <w:color w:val="000000"/>
                <w:sz w:val="22"/>
                <w:szCs w:val="22"/>
              </w:rPr>
            </w:pPr>
            <w:r>
              <w:rPr>
                <w:rFonts w:asciiTheme="minorHAnsi" w:hAnsiTheme="minorHAnsi"/>
                <w:color w:val="000000"/>
                <w:sz w:val="22"/>
                <w:szCs w:val="22"/>
              </w:rPr>
              <w:t>1</w:t>
            </w:r>
            <w:r w:rsidR="00B137B5">
              <w:rPr>
                <w:rFonts w:asciiTheme="minorHAnsi" w:hAnsiTheme="minorHAnsi"/>
                <w:color w:val="000000"/>
                <w:sz w:val="22"/>
                <w:szCs w:val="22"/>
              </w:rPr>
              <w:t>1</w:t>
            </w:r>
            <w:r>
              <w:rPr>
                <w:rFonts w:asciiTheme="minorHAnsi" w:hAnsiTheme="minorHAnsi"/>
                <w:color w:val="000000"/>
                <w:sz w:val="22"/>
                <w:szCs w:val="22"/>
              </w:rPr>
              <w:t>/</w:t>
            </w:r>
            <w:r w:rsidR="00B137B5">
              <w:rPr>
                <w:rFonts w:asciiTheme="minorHAnsi" w:hAnsiTheme="minorHAnsi"/>
                <w:color w:val="000000"/>
                <w:sz w:val="22"/>
                <w:szCs w:val="22"/>
              </w:rPr>
              <w:t xml:space="preserve">4-6, </w:t>
            </w:r>
            <w:r w:rsidR="003839BE">
              <w:rPr>
                <w:rFonts w:asciiTheme="minorHAnsi" w:hAnsiTheme="minorHAnsi"/>
                <w:color w:val="000000"/>
                <w:sz w:val="22"/>
                <w:szCs w:val="22"/>
              </w:rPr>
              <w:t>1</w:t>
            </w:r>
            <w:r w:rsidR="00B137B5">
              <w:rPr>
                <w:rFonts w:asciiTheme="minorHAnsi" w:hAnsiTheme="minorHAnsi"/>
                <w:color w:val="000000"/>
                <w:sz w:val="22"/>
                <w:szCs w:val="22"/>
              </w:rPr>
              <w:t>2</w:t>
            </w:r>
            <w:r>
              <w:rPr>
                <w:rFonts w:asciiTheme="minorHAnsi" w:hAnsiTheme="minorHAnsi"/>
                <w:color w:val="000000"/>
                <w:sz w:val="22"/>
                <w:szCs w:val="22"/>
              </w:rPr>
              <w:t>-</w:t>
            </w:r>
            <w:r w:rsidR="003839BE">
              <w:rPr>
                <w:rFonts w:asciiTheme="minorHAnsi" w:hAnsiTheme="minorHAnsi"/>
                <w:color w:val="000000"/>
                <w:sz w:val="22"/>
                <w:szCs w:val="22"/>
              </w:rPr>
              <w:t>1</w:t>
            </w:r>
            <w:r w:rsidR="00B137B5">
              <w:rPr>
                <w:rFonts w:asciiTheme="minorHAnsi" w:hAnsiTheme="minorHAnsi"/>
                <w:color w:val="000000"/>
                <w:sz w:val="22"/>
                <w:szCs w:val="22"/>
              </w:rPr>
              <w:t>5</w:t>
            </w:r>
            <w:r w:rsidR="00C81707">
              <w:rPr>
                <w:rFonts w:asciiTheme="minorHAnsi" w:hAnsiTheme="minorHAnsi"/>
                <w:color w:val="000000"/>
                <w:sz w:val="22"/>
                <w:szCs w:val="22"/>
              </w:rPr>
              <w:t>/201</w:t>
            </w:r>
            <w:r w:rsidR="003839BE">
              <w:rPr>
                <w:rFonts w:asciiTheme="minorHAnsi" w:hAnsiTheme="minorHAnsi"/>
                <w:color w:val="000000"/>
                <w:sz w:val="22"/>
                <w:szCs w:val="22"/>
              </w:rPr>
              <w:t>4</w:t>
            </w:r>
          </w:p>
        </w:tc>
      </w:tr>
    </w:tbl>
    <w:p w14:paraId="2DA6C89D" w14:textId="77777777" w:rsidR="00F91106" w:rsidRPr="004574AD" w:rsidRDefault="00F91106" w:rsidP="00E456FF">
      <w:pPr>
        <w:rPr>
          <w:rFonts w:asciiTheme="minorHAnsi" w:hAnsiTheme="minorHAnsi"/>
          <w:sz w:val="22"/>
          <w:szCs w:val="22"/>
        </w:rPr>
      </w:pPr>
    </w:p>
    <w:tbl>
      <w:tblPr>
        <w:tblW w:w="15904" w:type="dxa"/>
        <w:tblInd w:w="93" w:type="dxa"/>
        <w:tblLook w:val="04A0" w:firstRow="1" w:lastRow="0" w:firstColumn="1" w:lastColumn="0" w:noHBand="0" w:noVBand="1"/>
      </w:tblPr>
      <w:tblGrid>
        <w:gridCol w:w="3062"/>
        <w:gridCol w:w="6421"/>
        <w:gridCol w:w="6421"/>
        <w:tblGridChange w:id="1">
          <w:tblGrid>
            <w:gridCol w:w="3062"/>
            <w:gridCol w:w="6421"/>
            <w:gridCol w:w="6421"/>
          </w:tblGrid>
        </w:tblGridChange>
      </w:tblGrid>
      <w:tr w:rsidR="0072157C" w:rsidRPr="004574AD" w14:paraId="6F9872B7" w14:textId="77777777" w:rsidTr="0049544B">
        <w:trPr>
          <w:gridAfter w:val="1"/>
          <w:wAfter w:w="6421" w:type="dxa"/>
          <w:trHeight w:val="269"/>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26B0786"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F0C8D61"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 xml:space="preserve">A PB </w:t>
            </w:r>
            <w:r w:rsidR="00D3404A" w:rsidRPr="004574AD">
              <w:rPr>
                <w:rFonts w:asciiTheme="minorHAnsi" w:hAnsiTheme="minorHAnsi"/>
                <w:color w:val="000000"/>
                <w:sz w:val="22"/>
                <w:szCs w:val="22"/>
              </w:rPr>
              <w:t xml:space="preserve">was prepared with this analytical </w:t>
            </w:r>
            <w:r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Pr="004574AD">
              <w:rPr>
                <w:rFonts w:asciiTheme="minorHAnsi" w:hAnsiTheme="minorHAnsi"/>
                <w:color w:val="000000"/>
                <w:sz w:val="22"/>
                <w:szCs w:val="22"/>
              </w:rPr>
              <w:t xml:space="preserve"> methods are free of contamination.</w:t>
            </w:r>
          </w:p>
        </w:tc>
      </w:tr>
      <w:tr w:rsidR="0072157C" w:rsidRPr="004574AD" w14:paraId="360CB7CE" w14:textId="77777777"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4675C453" w14:textId="77777777"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2EF98915" w14:textId="77777777" w:rsidR="0072157C" w:rsidRPr="004574AD" w:rsidRDefault="0072157C" w:rsidP="0072157C">
            <w:pPr>
              <w:rPr>
                <w:rFonts w:asciiTheme="minorHAnsi" w:hAnsiTheme="minorHAnsi"/>
                <w:color w:val="000000"/>
                <w:sz w:val="22"/>
                <w:szCs w:val="22"/>
              </w:rPr>
            </w:pPr>
          </w:p>
        </w:tc>
      </w:tr>
      <w:tr w:rsidR="0072157C" w:rsidRPr="004574AD" w14:paraId="0E9ECF4F" w14:textId="77777777"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0F43720" w14:textId="77777777"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14:paraId="53F37F92" w14:textId="77777777"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1DFAD" w14:textId="77777777" w:rsidR="0072157C" w:rsidRPr="00361737" w:rsidRDefault="00B137B5" w:rsidP="000F0F67">
            <w:pPr>
              <w:rPr>
                <w:rFonts w:asciiTheme="minorHAnsi" w:hAnsiTheme="minorHAnsi"/>
                <w:color w:val="000000"/>
                <w:sz w:val="22"/>
                <w:szCs w:val="22"/>
              </w:rPr>
            </w:pPr>
            <w:r>
              <w:rPr>
                <w:rFonts w:asciiTheme="minorHAnsi" w:hAnsiTheme="minorHAnsi"/>
                <w:color w:val="000000"/>
                <w:sz w:val="22"/>
                <w:szCs w:val="22"/>
              </w:rPr>
              <w:t>Four</w:t>
            </w:r>
            <w:r w:rsidR="0072157C" w:rsidRPr="00361737">
              <w:rPr>
                <w:rFonts w:asciiTheme="minorHAnsi" w:hAnsiTheme="minorHAnsi"/>
                <w:color w:val="000000"/>
                <w:sz w:val="22"/>
                <w:szCs w:val="22"/>
              </w:rPr>
              <w:t xml:space="preserve"> exceedence</w:t>
            </w:r>
            <w:r w:rsidR="00361737" w:rsidRPr="00361737">
              <w:rPr>
                <w:rFonts w:asciiTheme="minorHAnsi" w:hAnsiTheme="minorHAnsi"/>
                <w:color w:val="000000"/>
                <w:sz w:val="22"/>
                <w:szCs w:val="22"/>
              </w:rPr>
              <w:t>s</w:t>
            </w:r>
            <w:r w:rsidR="0072157C" w:rsidRPr="00361737">
              <w:rPr>
                <w:rFonts w:asciiTheme="minorHAnsi" w:hAnsiTheme="minorHAnsi"/>
                <w:color w:val="000000"/>
                <w:sz w:val="22"/>
                <w:szCs w:val="22"/>
              </w:rPr>
              <w:t xml:space="preserve"> noted.</w:t>
            </w:r>
          </w:p>
        </w:tc>
      </w:tr>
      <w:tr w:rsidR="0072157C" w:rsidRPr="004574AD" w14:paraId="20442B3F" w14:textId="77777777"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7D83CCE8" w14:textId="77777777" w:rsidR="0072157C" w:rsidRPr="004574AD" w:rsidRDefault="0072157C"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458DDDC" w14:textId="77777777" w:rsidR="0072157C" w:rsidRPr="00CF4194" w:rsidRDefault="0072157C" w:rsidP="000D2E02">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361737">
              <w:rPr>
                <w:rFonts w:asciiTheme="minorHAnsi" w:hAnsiTheme="minorHAnsi"/>
                <w:color w:val="000000"/>
                <w:sz w:val="22"/>
                <w:szCs w:val="22"/>
              </w:rPr>
              <w:t xml:space="preserve">: </w:t>
            </w:r>
            <w:r w:rsidR="008946FE">
              <w:rPr>
                <w:rFonts w:asciiTheme="minorHAnsi" w:hAnsiTheme="minorHAnsi"/>
                <w:color w:val="000000"/>
                <w:sz w:val="22"/>
                <w:szCs w:val="22"/>
              </w:rPr>
              <w:t xml:space="preserve"> </w:t>
            </w:r>
            <w:r w:rsidR="00B137B5" w:rsidRPr="00B137B5">
              <w:rPr>
                <w:rFonts w:asciiTheme="minorHAnsi" w:hAnsiTheme="minorHAnsi" w:cs="Arial"/>
                <w:sz w:val="22"/>
                <w:szCs w:val="22"/>
              </w:rPr>
              <w:t>There were four exceedences</w:t>
            </w:r>
            <w:r w:rsidR="00B137B5">
              <w:rPr>
                <w:rFonts w:asciiTheme="minorHAnsi" w:hAnsiTheme="minorHAnsi" w:cs="Arial"/>
                <w:sz w:val="22"/>
                <w:szCs w:val="22"/>
              </w:rPr>
              <w:t xml:space="preserve"> (</w:t>
            </w:r>
            <w:r w:rsidR="000D2E02">
              <w:rPr>
                <w:rFonts w:asciiTheme="minorHAnsi" w:hAnsiTheme="minorHAnsi" w:cs="Arial"/>
                <w:sz w:val="22"/>
                <w:szCs w:val="22"/>
              </w:rPr>
              <w:t xml:space="preserve">three </w:t>
            </w:r>
            <w:r w:rsidR="00B137B5">
              <w:rPr>
                <w:rFonts w:asciiTheme="minorHAnsi" w:hAnsiTheme="minorHAnsi" w:cs="Arial"/>
                <w:sz w:val="22"/>
                <w:szCs w:val="22"/>
              </w:rPr>
              <w:t>Naphthalene and one Phenanthrene)</w:t>
            </w:r>
            <w:r w:rsidR="00B137B5" w:rsidRPr="00B137B5">
              <w:rPr>
                <w:rFonts w:asciiTheme="minorHAnsi" w:hAnsiTheme="minorHAnsi" w:cs="Arial"/>
                <w:sz w:val="22"/>
                <w:szCs w:val="22"/>
              </w:rPr>
              <w:t xml:space="preserve"> for analytes detected in samples at less than five times the</w:t>
            </w:r>
            <w:r w:rsidR="00B137B5">
              <w:rPr>
                <w:rFonts w:asciiTheme="minorHAnsi" w:hAnsiTheme="minorHAnsi" w:cs="Arial"/>
                <w:sz w:val="22"/>
                <w:szCs w:val="22"/>
              </w:rPr>
              <w:t xml:space="preserve"> </w:t>
            </w:r>
            <w:r w:rsidR="00B137B5" w:rsidRPr="00B137B5">
              <w:rPr>
                <w:rFonts w:asciiTheme="minorHAnsi" w:hAnsiTheme="minorHAnsi" w:cs="Arial"/>
                <w:sz w:val="22"/>
                <w:szCs w:val="22"/>
              </w:rPr>
              <w:t>blank concentration. Reanalysis of the PB on another instrument confirmed results.</w:t>
            </w:r>
          </w:p>
        </w:tc>
      </w:tr>
      <w:tr w:rsidR="0072157C" w:rsidRPr="004574AD" w14:paraId="34B80618" w14:textId="77777777"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723BE00F" w14:textId="77777777"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7E0F86EC" w14:textId="77777777" w:rsidR="0072157C" w:rsidRPr="004574AD" w:rsidRDefault="0072157C" w:rsidP="0072157C">
            <w:pPr>
              <w:rPr>
                <w:rFonts w:asciiTheme="minorHAnsi" w:hAnsiTheme="minorHAnsi"/>
                <w:color w:val="000000"/>
                <w:sz w:val="22"/>
                <w:szCs w:val="22"/>
              </w:rPr>
            </w:pPr>
          </w:p>
        </w:tc>
      </w:tr>
      <w:tr w:rsidR="0026726C" w:rsidRPr="004574AD" w14:paraId="2AEEF15D" w14:textId="77777777" w:rsidTr="0049544B">
        <w:trPr>
          <w:gridAfter w:val="1"/>
          <w:wAfter w:w="6421" w:type="dxa"/>
          <w:trHeight w:val="245"/>
        </w:trPr>
        <w:tc>
          <w:tcPr>
            <w:tcW w:w="3062" w:type="dxa"/>
            <w:tcBorders>
              <w:top w:val="single" w:sz="4" w:space="0" w:color="auto"/>
              <w:bottom w:val="single" w:sz="4" w:space="0" w:color="auto"/>
            </w:tcBorders>
            <w:shd w:val="clear" w:color="auto" w:fill="auto"/>
            <w:hideMark/>
          </w:tcPr>
          <w:p w14:paraId="12CE9206" w14:textId="77777777" w:rsidR="0026726C" w:rsidRPr="004574AD" w:rsidRDefault="0026726C" w:rsidP="0072157C">
            <w:pPr>
              <w:rPr>
                <w:rFonts w:asciiTheme="minorHAnsi" w:hAnsiTheme="minorHAnsi"/>
                <w:color w:val="000000"/>
                <w:sz w:val="22"/>
                <w:szCs w:val="22"/>
              </w:rPr>
            </w:pPr>
          </w:p>
        </w:tc>
        <w:tc>
          <w:tcPr>
            <w:tcW w:w="6421" w:type="dxa"/>
            <w:tcBorders>
              <w:top w:val="single" w:sz="4" w:space="0" w:color="auto"/>
              <w:bottom w:val="single" w:sz="4" w:space="0" w:color="auto"/>
            </w:tcBorders>
            <w:shd w:val="clear" w:color="auto" w:fill="auto"/>
            <w:hideMark/>
          </w:tcPr>
          <w:p w14:paraId="19C4B8B7" w14:textId="77777777" w:rsidR="0026726C" w:rsidRPr="004574AD" w:rsidRDefault="0026726C" w:rsidP="00D3404A">
            <w:pPr>
              <w:rPr>
                <w:rFonts w:asciiTheme="minorHAnsi" w:hAnsiTheme="minorHAnsi"/>
                <w:color w:val="000000"/>
                <w:sz w:val="22"/>
                <w:szCs w:val="22"/>
              </w:rPr>
            </w:pPr>
          </w:p>
        </w:tc>
      </w:tr>
      <w:tr w:rsidR="0072157C" w:rsidRPr="004574AD" w14:paraId="1742E98B" w14:textId="77777777" w:rsidTr="0049544B">
        <w:trPr>
          <w:gridAfter w:val="1"/>
          <w:wAfter w:w="6421" w:type="dxa"/>
          <w:trHeight w:val="269"/>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AE4F0F"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91BB6DC"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A LCS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was</w:t>
            </w:r>
            <w:r w:rsidR="005D6C61">
              <w:rPr>
                <w:rFonts w:asciiTheme="minorHAnsi" w:hAnsiTheme="minorHAnsi"/>
                <w:color w:val="000000"/>
                <w:sz w:val="22"/>
                <w:szCs w:val="22"/>
              </w:rPr>
              <w:t xml:space="preserve"> </w:t>
            </w:r>
            <w:r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analytes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14:paraId="45C741BB" w14:textId="77777777"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7D06483E" w14:textId="77777777"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750E6F0D" w14:textId="77777777" w:rsidR="0072157C" w:rsidRPr="004574AD" w:rsidRDefault="0072157C" w:rsidP="0072157C">
            <w:pPr>
              <w:rPr>
                <w:rFonts w:asciiTheme="minorHAnsi" w:hAnsiTheme="minorHAnsi"/>
                <w:color w:val="000000"/>
                <w:sz w:val="22"/>
                <w:szCs w:val="22"/>
              </w:rPr>
            </w:pPr>
          </w:p>
        </w:tc>
      </w:tr>
      <w:tr w:rsidR="0072157C" w:rsidRPr="004574AD" w14:paraId="559E9FC4" w14:textId="77777777"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8316E17" w14:textId="77777777" w:rsidR="00F472B2" w:rsidRPr="00EE7981" w:rsidRDefault="00EE7981" w:rsidP="00D61DAB">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 xml:space="preserve">% </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922F2" w14:textId="77777777" w:rsidR="0072157C" w:rsidRPr="00EE7981" w:rsidRDefault="000D2E02" w:rsidP="000D2E02">
            <w:pPr>
              <w:rPr>
                <w:rFonts w:asciiTheme="minorHAnsi" w:hAnsiTheme="minorHAnsi"/>
                <w:color w:val="000000"/>
                <w:sz w:val="22"/>
                <w:szCs w:val="22"/>
              </w:rPr>
            </w:pPr>
            <w:r>
              <w:rPr>
                <w:rFonts w:asciiTheme="minorHAnsi" w:hAnsiTheme="minorHAnsi"/>
                <w:color w:val="000000"/>
                <w:sz w:val="22"/>
                <w:szCs w:val="22"/>
              </w:rPr>
              <w:t>Eighteen</w:t>
            </w:r>
            <w:r w:rsidR="0072157C" w:rsidRPr="00EE7981">
              <w:rPr>
                <w:rFonts w:asciiTheme="minorHAnsi" w:hAnsiTheme="minorHAnsi"/>
                <w:color w:val="000000"/>
                <w:sz w:val="22"/>
                <w:szCs w:val="22"/>
              </w:rPr>
              <w:t xml:space="preserve"> exceedence</w:t>
            </w:r>
            <w:r>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14:paraId="5F5D1089" w14:textId="77777777"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4163F3CD" w14:textId="77777777" w:rsidR="0072157C" w:rsidRPr="00EE7981" w:rsidRDefault="0072157C"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28CD1E5" w14:textId="77777777" w:rsidR="0072157C" w:rsidRPr="00664FA6" w:rsidRDefault="001D683F" w:rsidP="00A9006C">
            <w:pPr>
              <w:autoSpaceDE w:val="0"/>
              <w:autoSpaceDN w:val="0"/>
              <w:adjustRightInd w:val="0"/>
              <w:rPr>
                <w:rFonts w:asciiTheme="minorHAnsi" w:hAnsiTheme="minorHAnsi" w:cs="Arial"/>
                <w:sz w:val="22"/>
                <w:szCs w:val="22"/>
              </w:rPr>
            </w:pPr>
            <w:r w:rsidRPr="00664FA6">
              <w:rPr>
                <w:rFonts w:asciiTheme="minorHAnsi" w:hAnsiTheme="minorHAnsi"/>
                <w:color w:val="000000"/>
                <w:sz w:val="22"/>
                <w:szCs w:val="22"/>
              </w:rPr>
              <w:t>Comments:</w:t>
            </w:r>
            <w:r w:rsidR="00AA126C" w:rsidRPr="00664FA6">
              <w:rPr>
                <w:rFonts w:asciiTheme="minorHAnsi" w:hAnsiTheme="minorHAnsi"/>
                <w:color w:val="000000"/>
                <w:sz w:val="22"/>
                <w:szCs w:val="22"/>
              </w:rPr>
              <w:t xml:space="preserve"> </w:t>
            </w:r>
            <w:r w:rsidR="000D2E02" w:rsidRPr="00A9006C">
              <w:rPr>
                <w:rFonts w:asciiTheme="minorHAnsi" w:hAnsiTheme="minorHAnsi" w:cs="Arial"/>
                <w:sz w:val="22"/>
                <w:szCs w:val="22"/>
              </w:rPr>
              <w:t>There were 18 exceedences for LCS recovery.  Results were verified by reanalysis on another instrument.  It was determined that the</w:t>
            </w:r>
            <w:r w:rsidR="00A9006C" w:rsidRPr="00A9006C">
              <w:rPr>
                <w:rFonts w:asciiTheme="minorHAnsi" w:hAnsiTheme="minorHAnsi" w:cs="Arial"/>
                <w:sz w:val="22"/>
                <w:szCs w:val="22"/>
              </w:rPr>
              <w:t xml:space="preserve"> LCS standard vial used to spike this batch had a low volume remaining.  The next batch spiked with a different vial passed all MQO criteria.  No further action was taken.</w:t>
            </w:r>
          </w:p>
        </w:tc>
      </w:tr>
      <w:tr w:rsidR="005E6C8F" w:rsidRPr="004574AD" w14:paraId="528D9F7B" w14:textId="77777777"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10504984" w14:textId="77777777" w:rsidR="005E6C8F" w:rsidRPr="004574AD" w:rsidRDefault="005E6C8F"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shd w:val="clear" w:color="auto" w:fill="auto"/>
            <w:noWrap/>
            <w:hideMark/>
          </w:tcPr>
          <w:p w14:paraId="7320F616" w14:textId="77777777" w:rsidR="005E6C8F" w:rsidRPr="004574AD" w:rsidRDefault="005E6C8F" w:rsidP="0072157C">
            <w:pPr>
              <w:rPr>
                <w:rFonts w:asciiTheme="minorHAnsi" w:hAnsiTheme="minorHAnsi"/>
                <w:color w:val="000000"/>
                <w:sz w:val="22"/>
                <w:szCs w:val="22"/>
              </w:rPr>
            </w:pPr>
          </w:p>
        </w:tc>
      </w:tr>
      <w:tr w:rsidR="0072157C" w:rsidRPr="004574AD" w14:paraId="677DD194" w14:textId="77777777"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1E2C0455" w14:textId="77777777"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19AEF1C5" w14:textId="77777777" w:rsidR="0072157C" w:rsidRPr="004574AD" w:rsidRDefault="0072157C" w:rsidP="0072157C">
            <w:pPr>
              <w:rPr>
                <w:rFonts w:asciiTheme="minorHAnsi" w:hAnsiTheme="minorHAnsi"/>
                <w:color w:val="000000"/>
                <w:sz w:val="22"/>
                <w:szCs w:val="22"/>
              </w:rPr>
            </w:pPr>
          </w:p>
        </w:tc>
      </w:tr>
      <w:tr w:rsidR="00AC5D69" w:rsidRPr="004574AD" w14:paraId="425BDDAC" w14:textId="77777777" w:rsidTr="0049544B">
        <w:trPr>
          <w:gridAfter w:val="1"/>
          <w:wAfter w:w="6421" w:type="dxa"/>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14:paraId="60DE11C0" w14:textId="77777777" w:rsidR="00AC5D69" w:rsidRDefault="00AC5D69" w:rsidP="00010DB6">
            <w:pPr>
              <w:rPr>
                <w:rFonts w:asciiTheme="minorHAnsi" w:hAnsiTheme="minorHAnsi"/>
                <w:color w:val="000000"/>
                <w:sz w:val="22"/>
                <w:szCs w:val="22"/>
              </w:rPr>
            </w:pPr>
          </w:p>
        </w:tc>
      </w:tr>
      <w:tr w:rsidR="00386A01" w:rsidRPr="004574AD" w14:paraId="7E3AA0C7" w14:textId="77777777" w:rsidTr="0049544B">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14:paraId="5953F10A" w14:textId="77777777"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6421" w:type="dxa"/>
            <w:tcBorders>
              <w:top w:val="single" w:sz="4" w:space="0" w:color="auto"/>
              <w:left w:val="single" w:sz="4" w:space="0" w:color="auto"/>
              <w:bottom w:val="single" w:sz="4" w:space="0" w:color="auto"/>
              <w:right w:val="single" w:sz="4" w:space="0" w:color="auto"/>
            </w:tcBorders>
            <w:shd w:val="clear" w:color="auto" w:fill="auto"/>
          </w:tcPr>
          <w:p w14:paraId="0452F982" w14:textId="77777777"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386A01" w:rsidRPr="004574AD" w14:paraId="79F5B613" w14:textId="77777777"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36E71C" w14:textId="77777777" w:rsidR="00386A01" w:rsidRPr="0072157C" w:rsidRDefault="00386A01" w:rsidP="006F605E">
            <w:pPr>
              <w:rPr>
                <w:rFonts w:ascii="Calibri" w:hAnsi="Calibri"/>
                <w:color w:val="000000"/>
                <w:sz w:val="22"/>
                <w:szCs w:val="22"/>
              </w:rPr>
            </w:pPr>
            <w:r>
              <w:rPr>
                <w:rFonts w:asciiTheme="minorHAnsi" w:hAnsiTheme="minorHAnsi"/>
                <w:sz w:val="22"/>
                <w:szCs w:val="22"/>
              </w:rPr>
              <w:t>Recovery of 40-120</w:t>
            </w:r>
            <w:r w:rsidRPr="00440854">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14:paraId="174CD78B" w14:textId="77777777" w:rsidR="00386A01" w:rsidRPr="00361737" w:rsidRDefault="000D2E02" w:rsidP="003839BE">
            <w:pPr>
              <w:rPr>
                <w:rFonts w:asciiTheme="minorHAnsi" w:hAnsiTheme="minorHAnsi"/>
                <w:color w:val="000000"/>
                <w:sz w:val="22"/>
                <w:szCs w:val="22"/>
              </w:rPr>
            </w:pPr>
            <w:r>
              <w:rPr>
                <w:rFonts w:asciiTheme="minorHAnsi" w:hAnsiTheme="minorHAnsi"/>
                <w:color w:val="000000"/>
                <w:sz w:val="22"/>
                <w:szCs w:val="22"/>
              </w:rPr>
              <w:t>Two</w:t>
            </w:r>
            <w:r w:rsidR="00DF0F61">
              <w:rPr>
                <w:rFonts w:asciiTheme="minorHAnsi" w:hAnsiTheme="minorHAnsi"/>
                <w:color w:val="000000"/>
                <w:sz w:val="22"/>
                <w:szCs w:val="22"/>
              </w:rPr>
              <w:t xml:space="preserve"> exceedence</w:t>
            </w:r>
            <w:r w:rsidR="003839BE">
              <w:rPr>
                <w:rFonts w:asciiTheme="minorHAnsi" w:hAnsiTheme="minorHAnsi"/>
                <w:color w:val="000000"/>
                <w:sz w:val="22"/>
                <w:szCs w:val="22"/>
              </w:rPr>
              <w:t>s</w:t>
            </w:r>
            <w:r w:rsidR="00386A01" w:rsidRPr="00361737">
              <w:rPr>
                <w:rFonts w:asciiTheme="minorHAnsi" w:hAnsiTheme="minorHAnsi"/>
                <w:color w:val="000000"/>
                <w:sz w:val="22"/>
                <w:szCs w:val="22"/>
              </w:rPr>
              <w:t xml:space="preserve"> noted.</w:t>
            </w:r>
          </w:p>
        </w:tc>
      </w:tr>
      <w:tr w:rsidR="00386A01" w:rsidRPr="004574AD" w14:paraId="60E38151" w14:textId="77777777" w:rsidTr="0049544B">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14:paraId="6256FB26" w14:textId="77777777" w:rsidR="00386A01" w:rsidRDefault="00386A01" w:rsidP="00010DB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14:paraId="3DEDD192" w14:textId="77777777" w:rsidR="000D2E02" w:rsidRPr="000D2E02" w:rsidRDefault="00386A01" w:rsidP="000D2E02">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 xml:space="preserve">: </w:t>
            </w:r>
            <w:r w:rsidR="000D2E02" w:rsidRPr="000D2E02">
              <w:rPr>
                <w:rFonts w:asciiTheme="minorHAnsi" w:hAnsiTheme="minorHAnsi" w:cs="Arial"/>
                <w:sz w:val="22"/>
                <w:szCs w:val="22"/>
              </w:rPr>
              <w:t>Surrogate recoveries for 5B(H)-Cholane were high in the NSC and in the CO, at 130% and 126% respectively.</w:t>
            </w:r>
            <w:r w:rsidR="000D2E02">
              <w:rPr>
                <w:rFonts w:asciiTheme="minorHAnsi" w:hAnsiTheme="minorHAnsi" w:cs="Arial"/>
                <w:sz w:val="22"/>
                <w:szCs w:val="22"/>
              </w:rPr>
              <w:t xml:space="preserve">  </w:t>
            </w:r>
            <w:r w:rsidR="000D2E02" w:rsidRPr="000D2E02">
              <w:rPr>
                <w:rFonts w:asciiTheme="minorHAnsi" w:hAnsiTheme="minorHAnsi" w:cs="Arial"/>
                <w:sz w:val="22"/>
                <w:szCs w:val="22"/>
              </w:rPr>
              <w:t>Reanalysis on another</w:t>
            </w:r>
            <w:r w:rsidR="000D2E02">
              <w:rPr>
                <w:rFonts w:asciiTheme="minorHAnsi" w:hAnsiTheme="minorHAnsi" w:cs="Arial"/>
                <w:sz w:val="22"/>
                <w:szCs w:val="22"/>
              </w:rPr>
              <w:t xml:space="preserve"> </w:t>
            </w:r>
            <w:r w:rsidR="000D2E02" w:rsidRPr="000D2E02">
              <w:rPr>
                <w:rFonts w:asciiTheme="minorHAnsi" w:hAnsiTheme="minorHAnsi" w:cs="Arial"/>
                <w:sz w:val="22"/>
                <w:szCs w:val="22"/>
              </w:rPr>
              <w:t xml:space="preserve">instrument confirmed the results. </w:t>
            </w:r>
            <w:r w:rsidR="000D2E02">
              <w:rPr>
                <w:rFonts w:asciiTheme="minorHAnsi" w:hAnsiTheme="minorHAnsi" w:cs="Arial"/>
                <w:sz w:val="22"/>
                <w:szCs w:val="22"/>
              </w:rPr>
              <w:t xml:space="preserve"> </w:t>
            </w:r>
            <w:r w:rsidR="000D2E02" w:rsidRPr="000D2E02">
              <w:rPr>
                <w:rFonts w:asciiTheme="minorHAnsi" w:hAnsiTheme="minorHAnsi" w:cs="Arial"/>
                <w:sz w:val="22"/>
                <w:szCs w:val="22"/>
              </w:rPr>
              <w:t xml:space="preserve">Due to this </w:t>
            </w:r>
            <w:r w:rsidR="00955029" w:rsidRPr="000D2E02">
              <w:rPr>
                <w:rFonts w:asciiTheme="minorHAnsi" w:hAnsiTheme="minorHAnsi" w:cs="Arial"/>
                <w:sz w:val="22"/>
                <w:szCs w:val="22"/>
              </w:rPr>
              <w:t>anomaly</w:t>
            </w:r>
            <w:r w:rsidR="000D2E02" w:rsidRPr="000D2E02">
              <w:rPr>
                <w:rFonts w:asciiTheme="minorHAnsi" w:hAnsiTheme="minorHAnsi" w:cs="Arial"/>
                <w:sz w:val="22"/>
                <w:szCs w:val="22"/>
              </w:rPr>
              <w:t>, the 5B(H)-Cholane standard vial that was used to spike this batch was</w:t>
            </w:r>
          </w:p>
          <w:p w14:paraId="678DB60A" w14:textId="77777777" w:rsidR="000D2E02" w:rsidRPr="000D2E02" w:rsidRDefault="000D2E02" w:rsidP="000D2E02">
            <w:pPr>
              <w:autoSpaceDE w:val="0"/>
              <w:autoSpaceDN w:val="0"/>
              <w:adjustRightInd w:val="0"/>
              <w:rPr>
                <w:rFonts w:asciiTheme="minorHAnsi" w:hAnsiTheme="minorHAnsi" w:cs="Arial"/>
                <w:sz w:val="22"/>
                <w:szCs w:val="22"/>
              </w:rPr>
            </w:pPr>
            <w:r w:rsidRPr="000D2E02">
              <w:rPr>
                <w:rFonts w:asciiTheme="minorHAnsi" w:hAnsiTheme="minorHAnsi" w:cs="Arial"/>
                <w:sz w:val="22"/>
                <w:szCs w:val="22"/>
              </w:rPr>
              <w:t>inspected, and was determined to have a low volume remaining. Recoveries of all other surrogates, for which a different spiking</w:t>
            </w:r>
          </w:p>
          <w:p w14:paraId="428D7BF8" w14:textId="77777777" w:rsidR="00DF0F61" w:rsidRPr="000D2E02" w:rsidRDefault="000D2E02" w:rsidP="000D2E02">
            <w:pPr>
              <w:autoSpaceDE w:val="0"/>
              <w:autoSpaceDN w:val="0"/>
              <w:adjustRightInd w:val="0"/>
              <w:rPr>
                <w:rFonts w:asciiTheme="minorHAnsi" w:hAnsiTheme="minorHAnsi" w:cs="Arial"/>
                <w:sz w:val="22"/>
                <w:szCs w:val="22"/>
              </w:rPr>
            </w:pPr>
            <w:r w:rsidRPr="000D2E02">
              <w:rPr>
                <w:rFonts w:asciiTheme="minorHAnsi" w:hAnsiTheme="minorHAnsi" w:cs="Arial"/>
                <w:sz w:val="22"/>
                <w:szCs w:val="22"/>
              </w:rPr>
              <w:t xml:space="preserve">standard is utilized, were acceptable. </w:t>
            </w:r>
            <w:r>
              <w:rPr>
                <w:rFonts w:asciiTheme="minorHAnsi" w:hAnsiTheme="minorHAnsi" w:cs="Arial"/>
                <w:sz w:val="22"/>
                <w:szCs w:val="22"/>
              </w:rPr>
              <w:t xml:space="preserve"> </w:t>
            </w:r>
            <w:r w:rsidRPr="000D2E02">
              <w:rPr>
                <w:rFonts w:asciiTheme="minorHAnsi" w:hAnsiTheme="minorHAnsi" w:cs="Arial"/>
                <w:sz w:val="22"/>
                <w:szCs w:val="22"/>
              </w:rPr>
              <w:t>The NSC and CO are not surrogate corrected, so there was no impact on data quality.</w:t>
            </w:r>
          </w:p>
          <w:p w14:paraId="48D9A6DE" w14:textId="77777777" w:rsidR="00386A01" w:rsidRPr="00361737" w:rsidRDefault="00386A01" w:rsidP="00F70EC6">
            <w:pPr>
              <w:rPr>
                <w:rFonts w:asciiTheme="minorHAnsi" w:hAnsiTheme="minorHAnsi"/>
                <w:color w:val="000000"/>
                <w:sz w:val="22"/>
                <w:szCs w:val="22"/>
              </w:rPr>
            </w:pPr>
          </w:p>
        </w:tc>
      </w:tr>
      <w:tr w:rsidR="006F605E" w:rsidRPr="004574AD" w14:paraId="43461A69" w14:textId="77777777" w:rsidTr="0049544B">
        <w:trPr>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14:paraId="12E4E522" w14:textId="77777777" w:rsidR="006F605E" w:rsidRDefault="006F605E" w:rsidP="00010DB6">
            <w:pPr>
              <w:rPr>
                <w:rFonts w:asciiTheme="minorHAnsi" w:hAnsiTheme="minorHAnsi"/>
                <w:color w:val="000000"/>
                <w:sz w:val="22"/>
                <w:szCs w:val="22"/>
              </w:rPr>
            </w:pPr>
          </w:p>
        </w:tc>
        <w:tc>
          <w:tcPr>
            <w:tcW w:w="6421" w:type="dxa"/>
          </w:tcPr>
          <w:p w14:paraId="7237019F" w14:textId="77777777" w:rsidR="006F605E" w:rsidRPr="004574AD" w:rsidRDefault="006F605E" w:rsidP="006F605E">
            <w:pPr>
              <w:rPr>
                <w:rFonts w:asciiTheme="minorHAnsi" w:hAnsiTheme="minorHAnsi"/>
                <w:color w:val="000000"/>
                <w:sz w:val="22"/>
                <w:szCs w:val="22"/>
              </w:rPr>
            </w:pPr>
          </w:p>
        </w:tc>
      </w:tr>
      <w:tr w:rsidR="006F605E" w:rsidRPr="004574AD" w14:paraId="4836CF6E" w14:textId="77777777" w:rsidTr="0049544B">
        <w:trPr>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14:paraId="73700C7A" w14:textId="77777777" w:rsidR="006F605E" w:rsidRDefault="006F605E" w:rsidP="00010DB6">
            <w:pPr>
              <w:rPr>
                <w:rFonts w:asciiTheme="minorHAnsi" w:hAnsiTheme="minorHAnsi"/>
                <w:color w:val="000000"/>
                <w:sz w:val="22"/>
                <w:szCs w:val="22"/>
              </w:rPr>
            </w:pPr>
            <w:r>
              <w:rPr>
                <w:rFonts w:asciiTheme="minorHAnsi" w:hAnsiTheme="minorHAnsi"/>
                <w:color w:val="000000"/>
                <w:sz w:val="22"/>
                <w:szCs w:val="22"/>
              </w:rPr>
              <w:t>Sample Duplicate (QADUP)</w:t>
            </w:r>
          </w:p>
        </w:tc>
        <w:tc>
          <w:tcPr>
            <w:tcW w:w="6421" w:type="dxa"/>
            <w:tcBorders>
              <w:top w:val="single" w:sz="4" w:space="0" w:color="auto"/>
              <w:left w:val="single" w:sz="4" w:space="0" w:color="auto"/>
              <w:bottom w:val="single" w:sz="4" w:space="0" w:color="auto"/>
              <w:right w:val="single" w:sz="4" w:space="0" w:color="auto"/>
            </w:tcBorders>
            <w:shd w:val="clear" w:color="auto" w:fill="auto"/>
          </w:tcPr>
          <w:p w14:paraId="2C9B9876" w14:textId="77777777" w:rsidR="006F605E" w:rsidRDefault="006F605E" w:rsidP="00010DB6">
            <w:pPr>
              <w:rPr>
                <w:rFonts w:asciiTheme="minorHAnsi" w:hAnsiTheme="minorHAnsi"/>
                <w:color w:val="000000"/>
                <w:sz w:val="22"/>
                <w:szCs w:val="22"/>
              </w:rPr>
            </w:pPr>
            <w:r>
              <w:rPr>
                <w:rFonts w:asciiTheme="minorHAnsi" w:hAnsiTheme="minorHAnsi"/>
                <w:color w:val="000000"/>
                <w:sz w:val="22"/>
                <w:szCs w:val="22"/>
              </w:rPr>
              <w:t>A QADUP was</w:t>
            </w:r>
            <w:r w:rsidRPr="004574AD">
              <w:rPr>
                <w:rFonts w:asciiTheme="minorHAnsi" w:hAnsiTheme="minorHAnsi"/>
                <w:color w:val="000000"/>
                <w:sz w:val="22"/>
                <w:szCs w:val="22"/>
              </w:rPr>
              <w:t xml:space="preserve"> prepared with this analytical batch.  </w:t>
            </w:r>
            <w:r>
              <w:rPr>
                <w:rFonts w:asciiTheme="minorHAnsi" w:hAnsiTheme="minorHAnsi"/>
                <w:color w:val="000000"/>
                <w:sz w:val="22"/>
                <w:szCs w:val="22"/>
              </w:rPr>
              <w:t>The RPD</w:t>
            </w:r>
            <w:r w:rsidRPr="004574AD">
              <w:rPr>
                <w:rFonts w:asciiTheme="minorHAnsi" w:hAnsiTheme="minorHAnsi"/>
                <w:color w:val="000000"/>
                <w:sz w:val="22"/>
                <w:szCs w:val="22"/>
              </w:rPr>
              <w:t xml:space="preserve"> of target analytes were calculated to measure data quality in terms of accuracy</w:t>
            </w:r>
            <w:r>
              <w:rPr>
                <w:rFonts w:asciiTheme="minorHAnsi" w:hAnsiTheme="minorHAnsi"/>
                <w:color w:val="000000"/>
                <w:sz w:val="22"/>
                <w:szCs w:val="22"/>
              </w:rPr>
              <w:t>.</w:t>
            </w:r>
          </w:p>
        </w:tc>
        <w:tc>
          <w:tcPr>
            <w:tcW w:w="6421" w:type="dxa"/>
            <w:tcBorders>
              <w:left w:val="single" w:sz="4" w:space="0" w:color="auto"/>
            </w:tcBorders>
          </w:tcPr>
          <w:p w14:paraId="6834AF52" w14:textId="77777777" w:rsidR="006F605E" w:rsidRPr="004574AD" w:rsidRDefault="006F605E" w:rsidP="006F605E">
            <w:pPr>
              <w:rPr>
                <w:rFonts w:asciiTheme="minorHAnsi" w:hAnsiTheme="minorHAnsi"/>
                <w:color w:val="000000"/>
                <w:sz w:val="22"/>
                <w:szCs w:val="22"/>
              </w:rPr>
            </w:pPr>
          </w:p>
        </w:tc>
      </w:tr>
      <w:tr w:rsidR="00521EA2" w:rsidRPr="004574AD" w14:paraId="6710A646" w14:textId="77777777" w:rsidTr="0049544B">
        <w:trPr>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9C0855A" w14:textId="77777777" w:rsidR="00521EA2" w:rsidRDefault="00521EA2"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14:paraId="69C8B817" w14:textId="77777777" w:rsidR="00521EA2" w:rsidRPr="00361737" w:rsidRDefault="00C46E22" w:rsidP="00C51832">
            <w:pPr>
              <w:rPr>
                <w:rFonts w:asciiTheme="minorHAnsi" w:hAnsiTheme="minorHAnsi"/>
                <w:color w:val="000000"/>
                <w:sz w:val="22"/>
                <w:szCs w:val="22"/>
              </w:rPr>
            </w:pPr>
            <w:r>
              <w:rPr>
                <w:rFonts w:asciiTheme="minorHAnsi" w:hAnsiTheme="minorHAnsi"/>
                <w:color w:val="000000"/>
                <w:sz w:val="22"/>
                <w:szCs w:val="22"/>
              </w:rPr>
              <w:t>No</w:t>
            </w:r>
            <w:r w:rsidR="00F70EC6">
              <w:rPr>
                <w:rFonts w:asciiTheme="minorHAnsi" w:hAnsiTheme="minorHAnsi"/>
                <w:color w:val="000000"/>
                <w:sz w:val="22"/>
                <w:szCs w:val="22"/>
              </w:rPr>
              <w:t xml:space="preserve"> exceedence</w:t>
            </w:r>
            <w:r>
              <w:rPr>
                <w:rFonts w:asciiTheme="minorHAnsi" w:hAnsiTheme="minorHAnsi"/>
                <w:color w:val="000000"/>
                <w:sz w:val="22"/>
                <w:szCs w:val="22"/>
              </w:rPr>
              <w:t>s</w:t>
            </w:r>
            <w:r w:rsidR="00521EA2" w:rsidRPr="00361737">
              <w:rPr>
                <w:rFonts w:asciiTheme="minorHAnsi" w:hAnsiTheme="minorHAnsi"/>
                <w:color w:val="000000"/>
                <w:sz w:val="22"/>
                <w:szCs w:val="22"/>
              </w:rPr>
              <w:t xml:space="preserve"> noted.</w:t>
            </w:r>
          </w:p>
        </w:tc>
        <w:tc>
          <w:tcPr>
            <w:tcW w:w="6421" w:type="dxa"/>
            <w:tcBorders>
              <w:left w:val="single" w:sz="4" w:space="0" w:color="auto"/>
            </w:tcBorders>
          </w:tcPr>
          <w:p w14:paraId="544B47DC" w14:textId="77777777" w:rsidR="00521EA2" w:rsidRPr="004574AD" w:rsidRDefault="00521EA2" w:rsidP="006F605E">
            <w:pPr>
              <w:rPr>
                <w:rFonts w:asciiTheme="minorHAnsi" w:hAnsiTheme="minorHAnsi"/>
                <w:color w:val="000000"/>
                <w:sz w:val="22"/>
                <w:szCs w:val="22"/>
              </w:rPr>
            </w:pPr>
          </w:p>
        </w:tc>
      </w:tr>
      <w:tr w:rsidR="00521EA2" w:rsidRPr="004574AD" w14:paraId="7FA196D5" w14:textId="77777777" w:rsidTr="0049544B">
        <w:trPr>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14:paraId="04C7C617" w14:textId="77777777" w:rsidR="00521EA2" w:rsidRDefault="00521EA2" w:rsidP="00010DB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14:paraId="7F072117" w14:textId="77777777" w:rsidR="00521EA2" w:rsidRPr="00F70EC6" w:rsidRDefault="00521EA2" w:rsidP="00C46E22">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sidR="00C46E22">
              <w:rPr>
                <w:rFonts w:asciiTheme="minorHAnsi" w:hAnsiTheme="minorHAnsi"/>
                <w:color w:val="000000"/>
                <w:sz w:val="22"/>
                <w:szCs w:val="22"/>
              </w:rPr>
              <w:t>N</w:t>
            </w:r>
            <w:r w:rsidR="00C46E22">
              <w:rPr>
                <w:rFonts w:asciiTheme="minorHAnsi" w:hAnsiTheme="minorHAnsi" w:cs="Arial"/>
                <w:sz w:val="22"/>
                <w:szCs w:val="22"/>
              </w:rPr>
              <w:t>one</w:t>
            </w:r>
            <w:r w:rsidR="003839BE" w:rsidRPr="003839BE">
              <w:rPr>
                <w:rFonts w:asciiTheme="minorHAnsi" w:hAnsiTheme="minorHAnsi" w:cs="Arial"/>
                <w:sz w:val="22"/>
                <w:szCs w:val="22"/>
              </w:rPr>
              <w:t>.</w:t>
            </w:r>
          </w:p>
        </w:tc>
        <w:tc>
          <w:tcPr>
            <w:tcW w:w="6421" w:type="dxa"/>
            <w:tcBorders>
              <w:left w:val="single" w:sz="4" w:space="0" w:color="auto"/>
            </w:tcBorders>
          </w:tcPr>
          <w:p w14:paraId="4F8D6D29" w14:textId="77777777" w:rsidR="00521EA2" w:rsidRPr="004574AD" w:rsidRDefault="00521EA2" w:rsidP="006F605E">
            <w:pPr>
              <w:rPr>
                <w:rFonts w:asciiTheme="minorHAnsi" w:hAnsiTheme="minorHAnsi"/>
                <w:color w:val="000000"/>
                <w:sz w:val="22"/>
                <w:szCs w:val="22"/>
              </w:rPr>
            </w:pPr>
          </w:p>
        </w:tc>
      </w:tr>
      <w:tr w:rsidR="00521EA2" w:rsidRPr="004574AD" w14:paraId="0EB184F3" w14:textId="77777777" w:rsidTr="0049544B">
        <w:trPr>
          <w:gridAfter w:val="1"/>
          <w:wAfter w:w="6421" w:type="dxa"/>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14:paraId="75245A85" w14:textId="77777777" w:rsidR="00521EA2" w:rsidRDefault="00521EA2" w:rsidP="00010DB6">
            <w:pPr>
              <w:rPr>
                <w:rFonts w:asciiTheme="minorHAnsi" w:hAnsiTheme="minorHAnsi"/>
                <w:color w:val="000000"/>
                <w:sz w:val="22"/>
                <w:szCs w:val="22"/>
              </w:rPr>
            </w:pPr>
          </w:p>
        </w:tc>
      </w:tr>
      <w:tr w:rsidR="00C46E22" w14:paraId="1F3F6579" w14:textId="77777777" w:rsidTr="0049544B">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14:paraId="4B460FA8" w14:textId="77777777" w:rsidR="00C46E22" w:rsidRDefault="00C46E22" w:rsidP="00623A03">
            <w:pPr>
              <w:rPr>
                <w:rFonts w:asciiTheme="minorHAnsi" w:hAnsiTheme="minorHAnsi"/>
                <w:color w:val="000000"/>
                <w:sz w:val="22"/>
                <w:szCs w:val="22"/>
              </w:rPr>
            </w:pPr>
            <w:r>
              <w:rPr>
                <w:rFonts w:asciiTheme="minorHAnsi" w:hAnsiTheme="minorHAnsi"/>
                <w:color w:val="000000"/>
                <w:sz w:val="22"/>
                <w:szCs w:val="22"/>
              </w:rPr>
              <w:lastRenderedPageBreak/>
              <w:t>Standard Reference Ma</w:t>
            </w:r>
            <w:r w:rsidR="00623A03">
              <w:rPr>
                <w:rFonts w:asciiTheme="minorHAnsi" w:hAnsiTheme="minorHAnsi"/>
                <w:color w:val="000000"/>
                <w:sz w:val="22"/>
                <w:szCs w:val="22"/>
              </w:rPr>
              <w:t>t</w:t>
            </w:r>
            <w:r>
              <w:rPr>
                <w:rFonts w:asciiTheme="minorHAnsi" w:hAnsiTheme="minorHAnsi"/>
                <w:color w:val="000000"/>
                <w:sz w:val="22"/>
                <w:szCs w:val="22"/>
              </w:rPr>
              <w:t>erial (SRM)</w:t>
            </w:r>
          </w:p>
        </w:tc>
        <w:tc>
          <w:tcPr>
            <w:tcW w:w="6421" w:type="dxa"/>
            <w:tcBorders>
              <w:top w:val="single" w:sz="4" w:space="0" w:color="auto"/>
              <w:left w:val="single" w:sz="4" w:space="0" w:color="auto"/>
              <w:bottom w:val="single" w:sz="4" w:space="0" w:color="auto"/>
              <w:right w:val="single" w:sz="4" w:space="0" w:color="auto"/>
            </w:tcBorders>
            <w:shd w:val="clear" w:color="auto" w:fill="auto"/>
          </w:tcPr>
          <w:p w14:paraId="59D36E68" w14:textId="77777777" w:rsidR="00C46E22" w:rsidRDefault="00623A03" w:rsidP="00623A03">
            <w:pPr>
              <w:rPr>
                <w:rFonts w:asciiTheme="minorHAnsi" w:hAnsiTheme="minorHAnsi"/>
                <w:color w:val="000000"/>
                <w:sz w:val="22"/>
                <w:szCs w:val="22"/>
              </w:rPr>
            </w:pPr>
            <w:r w:rsidRPr="00314CA8">
              <w:rPr>
                <w:rFonts w:asciiTheme="minorHAnsi" w:hAnsiTheme="minorHAnsi"/>
                <w:sz w:val="22"/>
                <w:szCs w:val="22"/>
              </w:rPr>
              <w:t>An SRM was prepared with this batch to assess accuracy of the analytical procedures.</w:t>
            </w:r>
          </w:p>
        </w:tc>
      </w:tr>
      <w:tr w:rsidR="00C46E22" w:rsidRPr="00361737" w14:paraId="2942CF4D" w14:textId="77777777"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E2496B1" w14:textId="77777777" w:rsidR="00C46E22" w:rsidRDefault="00623A03" w:rsidP="000A35A6">
            <w:pPr>
              <w:rPr>
                <w:rFonts w:asciiTheme="minorHAnsi" w:hAnsiTheme="minorHAnsi"/>
                <w:color w:val="000000"/>
                <w:sz w:val="22"/>
                <w:szCs w:val="22"/>
              </w:rPr>
            </w:pPr>
            <w:r>
              <w:rPr>
                <w:rFonts w:asciiTheme="minorHAnsi" w:hAnsiTheme="minorHAnsi"/>
                <w:sz w:val="22"/>
                <w:szCs w:val="22"/>
              </w:rPr>
              <w:t>&lt;</w:t>
            </w:r>
            <w:r w:rsidRPr="00314CA8">
              <w:rPr>
                <w:rFonts w:asciiTheme="minorHAnsi" w:hAnsiTheme="minorHAnsi"/>
                <w:sz w:val="22"/>
                <w:szCs w:val="22"/>
              </w:rPr>
              <w:t xml:space="preserve"> 30 PD from target concentration and the 95% confidence level analyte concentration must be &gt; 5x the MDL. Concentration must be certified and &gt;5x the MDL for MQO to apply</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14:paraId="3CB5E5EF" w14:textId="77777777" w:rsidR="00C46E22" w:rsidRPr="00361737" w:rsidRDefault="00623A03" w:rsidP="00623A03">
            <w:pPr>
              <w:rPr>
                <w:rFonts w:asciiTheme="minorHAnsi" w:hAnsiTheme="minorHAnsi"/>
                <w:color w:val="000000"/>
                <w:sz w:val="22"/>
                <w:szCs w:val="22"/>
              </w:rPr>
            </w:pPr>
            <w:r>
              <w:rPr>
                <w:rFonts w:asciiTheme="minorHAnsi" w:hAnsiTheme="minorHAnsi"/>
                <w:color w:val="000000"/>
                <w:sz w:val="22"/>
                <w:szCs w:val="22"/>
              </w:rPr>
              <w:t>One</w:t>
            </w:r>
            <w:r w:rsidR="00C46E22">
              <w:rPr>
                <w:rFonts w:asciiTheme="minorHAnsi" w:hAnsiTheme="minorHAnsi"/>
                <w:color w:val="000000"/>
                <w:sz w:val="22"/>
                <w:szCs w:val="22"/>
              </w:rPr>
              <w:t xml:space="preserve"> exceedence</w:t>
            </w:r>
            <w:r w:rsidR="00C46E22" w:rsidRPr="00361737">
              <w:rPr>
                <w:rFonts w:asciiTheme="minorHAnsi" w:hAnsiTheme="minorHAnsi"/>
                <w:color w:val="000000"/>
                <w:sz w:val="22"/>
                <w:szCs w:val="22"/>
              </w:rPr>
              <w:t xml:space="preserve"> noted.</w:t>
            </w:r>
          </w:p>
        </w:tc>
      </w:tr>
      <w:tr w:rsidR="00C46E22" w:rsidRPr="00F70EC6" w14:paraId="4506A477" w14:textId="77777777" w:rsidTr="0049544B">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14:paraId="03178FC6" w14:textId="77777777" w:rsidR="00C46E22" w:rsidRDefault="00C46E22" w:rsidP="000A35A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14:paraId="39F34764" w14:textId="77777777" w:rsidR="00C46E22" w:rsidRPr="00F70EC6" w:rsidRDefault="00C46E22" w:rsidP="00623A03">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sidR="00623A03" w:rsidRPr="00623A03">
              <w:rPr>
                <w:rFonts w:asciiTheme="minorHAnsi" w:hAnsiTheme="minorHAnsi" w:cs="Arial"/>
                <w:sz w:val="22"/>
                <w:szCs w:val="22"/>
              </w:rPr>
              <w:t xml:space="preserve">Benzo(a)anthracene was recovered low in the SRM. Results were confirmed by reanalysis on another instrument. </w:t>
            </w:r>
            <w:r w:rsidR="00623A03">
              <w:rPr>
                <w:rFonts w:asciiTheme="minorHAnsi" w:hAnsiTheme="minorHAnsi" w:cs="Arial"/>
                <w:sz w:val="22"/>
                <w:szCs w:val="22"/>
              </w:rPr>
              <w:t xml:space="preserve"> </w:t>
            </w:r>
            <w:r w:rsidR="00623A03" w:rsidRPr="00623A03">
              <w:rPr>
                <w:rFonts w:asciiTheme="minorHAnsi" w:hAnsiTheme="minorHAnsi" w:cs="Arial"/>
                <w:sz w:val="22"/>
                <w:szCs w:val="22"/>
              </w:rPr>
              <w:t>Prep records and</w:t>
            </w:r>
            <w:r w:rsidR="00623A03">
              <w:rPr>
                <w:rFonts w:asciiTheme="minorHAnsi" w:hAnsiTheme="minorHAnsi" w:cs="Arial"/>
                <w:sz w:val="22"/>
                <w:szCs w:val="22"/>
              </w:rPr>
              <w:t xml:space="preserve"> </w:t>
            </w:r>
            <w:r w:rsidR="00623A03" w:rsidRPr="00623A03">
              <w:rPr>
                <w:rFonts w:asciiTheme="minorHAnsi" w:hAnsiTheme="minorHAnsi" w:cs="Arial"/>
                <w:sz w:val="22"/>
                <w:szCs w:val="22"/>
              </w:rPr>
              <w:t xml:space="preserve">integrations were verified. </w:t>
            </w:r>
            <w:r w:rsidR="00623A03">
              <w:rPr>
                <w:rFonts w:asciiTheme="minorHAnsi" w:hAnsiTheme="minorHAnsi" w:cs="Arial"/>
                <w:sz w:val="22"/>
                <w:szCs w:val="22"/>
              </w:rPr>
              <w:t xml:space="preserve"> </w:t>
            </w:r>
            <w:r w:rsidR="00623A03" w:rsidRPr="00623A03">
              <w:rPr>
                <w:rFonts w:asciiTheme="minorHAnsi" w:hAnsiTheme="minorHAnsi" w:cs="Arial"/>
                <w:sz w:val="22"/>
                <w:szCs w:val="22"/>
              </w:rPr>
              <w:t xml:space="preserve">Recoveries for this analyte were acceptable in all CCVs for this batch. </w:t>
            </w:r>
            <w:r w:rsidR="00623A03">
              <w:rPr>
                <w:rFonts w:asciiTheme="minorHAnsi" w:hAnsiTheme="minorHAnsi" w:cs="Arial"/>
                <w:sz w:val="22"/>
                <w:szCs w:val="22"/>
              </w:rPr>
              <w:t xml:space="preserve"> </w:t>
            </w:r>
            <w:r w:rsidR="00623A03" w:rsidRPr="00623A03">
              <w:rPr>
                <w:rFonts w:asciiTheme="minorHAnsi" w:hAnsiTheme="minorHAnsi" w:cs="Arial"/>
                <w:sz w:val="22"/>
                <w:szCs w:val="22"/>
              </w:rPr>
              <w:t>No further action was taken.</w:t>
            </w:r>
          </w:p>
        </w:tc>
      </w:tr>
      <w:tr w:rsidR="00C46E22" w:rsidRPr="004574AD" w14:paraId="0737BECD" w14:textId="77777777" w:rsidTr="0049544B">
        <w:trPr>
          <w:gridAfter w:val="1"/>
          <w:wAfter w:w="6421" w:type="dxa"/>
          <w:trHeight w:val="300"/>
        </w:trPr>
        <w:tc>
          <w:tcPr>
            <w:tcW w:w="3062" w:type="dxa"/>
            <w:tcBorders>
              <w:top w:val="single" w:sz="4" w:space="0" w:color="auto"/>
              <w:left w:val="dotted" w:sz="4" w:space="0" w:color="auto"/>
              <w:bottom w:val="dotted" w:sz="4" w:space="0" w:color="auto"/>
              <w:right w:val="dotted" w:sz="4" w:space="0" w:color="auto"/>
            </w:tcBorders>
            <w:shd w:val="clear" w:color="auto" w:fill="auto"/>
          </w:tcPr>
          <w:p w14:paraId="2AE0519B" w14:textId="77777777" w:rsidR="00C46E22" w:rsidRPr="004574AD" w:rsidRDefault="00C46E22" w:rsidP="0072157C">
            <w:pPr>
              <w:rPr>
                <w:rFonts w:asciiTheme="minorHAnsi" w:hAnsiTheme="minorHAnsi"/>
                <w:color w:val="000000"/>
                <w:sz w:val="22"/>
                <w:szCs w:val="22"/>
              </w:rPr>
            </w:pPr>
          </w:p>
        </w:tc>
        <w:tc>
          <w:tcPr>
            <w:tcW w:w="6421" w:type="dxa"/>
            <w:tcBorders>
              <w:top w:val="single" w:sz="4" w:space="0" w:color="auto"/>
              <w:left w:val="dotted" w:sz="4" w:space="0" w:color="auto"/>
              <w:bottom w:val="dotted" w:sz="4" w:space="0" w:color="auto"/>
              <w:right w:val="dotted" w:sz="4" w:space="0" w:color="auto"/>
            </w:tcBorders>
            <w:shd w:val="clear" w:color="auto" w:fill="auto"/>
          </w:tcPr>
          <w:p w14:paraId="7AA7821E" w14:textId="77777777" w:rsidR="00C46E22" w:rsidRPr="004574AD" w:rsidRDefault="00C46E22" w:rsidP="005D6C61">
            <w:pPr>
              <w:autoSpaceDE w:val="0"/>
              <w:autoSpaceDN w:val="0"/>
              <w:adjustRightInd w:val="0"/>
              <w:rPr>
                <w:rFonts w:asciiTheme="minorHAnsi" w:hAnsiTheme="minorHAnsi"/>
                <w:sz w:val="22"/>
                <w:szCs w:val="22"/>
              </w:rPr>
            </w:pPr>
          </w:p>
        </w:tc>
      </w:tr>
      <w:tr w:rsidR="0049544B" w:rsidRPr="008556B6" w14:paraId="6847AA49" w14:textId="77777777" w:rsidTr="000A35A6">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14:paraId="009F625E" w14:textId="77777777" w:rsidR="0049544B" w:rsidRPr="0096102E" w:rsidRDefault="0049544B" w:rsidP="000A35A6">
            <w:pPr>
              <w:rPr>
                <w:rFonts w:asciiTheme="minorHAnsi" w:hAnsiTheme="minorHAnsi"/>
                <w:color w:val="000000"/>
                <w:sz w:val="22"/>
                <w:szCs w:val="22"/>
              </w:rPr>
            </w:pPr>
            <w:r w:rsidRPr="0096102E">
              <w:rPr>
                <w:rFonts w:asciiTheme="minorHAnsi" w:hAnsiTheme="minorHAnsi"/>
                <w:color w:val="000000"/>
                <w:sz w:val="22"/>
                <w:szCs w:val="22"/>
              </w:rPr>
              <w:t>North Slope Crude (NSC)</w:t>
            </w:r>
          </w:p>
        </w:tc>
        <w:tc>
          <w:tcPr>
            <w:tcW w:w="6421" w:type="dxa"/>
            <w:tcBorders>
              <w:top w:val="single" w:sz="4" w:space="0" w:color="auto"/>
              <w:left w:val="single" w:sz="4" w:space="0" w:color="auto"/>
              <w:bottom w:val="single" w:sz="4" w:space="0" w:color="auto"/>
              <w:right w:val="single" w:sz="4" w:space="0" w:color="auto"/>
            </w:tcBorders>
            <w:shd w:val="clear" w:color="auto" w:fill="auto"/>
          </w:tcPr>
          <w:p w14:paraId="7D8D63D8" w14:textId="77777777" w:rsidR="00A9006C" w:rsidRDefault="0049544B" w:rsidP="000A35A6">
            <w:pPr>
              <w:rPr>
                <w:rFonts w:asciiTheme="minorHAnsi" w:hAnsiTheme="minorHAnsi"/>
                <w:sz w:val="22"/>
                <w:szCs w:val="22"/>
              </w:rPr>
            </w:pPr>
            <w:r w:rsidRPr="008556B6">
              <w:rPr>
                <w:rFonts w:asciiTheme="minorHAnsi" w:hAnsiTheme="minorHAnsi"/>
                <w:sz w:val="22"/>
                <w:szCs w:val="22"/>
              </w:rPr>
              <w:t>A NSC Reference Oil was prepared with this batch to evaluate the instrumental accuracy and also provide petroleum pattern information, aiding in the qualitative identification of target analytes.</w:t>
            </w:r>
          </w:p>
          <w:p w14:paraId="343C6269" w14:textId="77777777" w:rsidR="00A9006C" w:rsidRDefault="00A9006C" w:rsidP="000A35A6">
            <w:pPr>
              <w:rPr>
                <w:rFonts w:asciiTheme="minorHAnsi" w:hAnsiTheme="minorHAnsi"/>
                <w:sz w:val="22"/>
                <w:szCs w:val="22"/>
              </w:rPr>
            </w:pPr>
          </w:p>
          <w:p w14:paraId="0B982ECA" w14:textId="77777777" w:rsidR="0049544B" w:rsidRPr="008556B6" w:rsidRDefault="00A9006C" w:rsidP="000A35A6">
            <w:pPr>
              <w:rPr>
                <w:rFonts w:asciiTheme="minorHAnsi" w:hAnsiTheme="minorHAnsi"/>
                <w:sz w:val="22"/>
                <w:szCs w:val="22"/>
              </w:rPr>
            </w:pPr>
            <w:r>
              <w:rPr>
                <w:rFonts w:asciiTheme="minorHAnsi" w:hAnsiTheme="minorHAnsi"/>
                <w:sz w:val="22"/>
                <w:szCs w:val="22"/>
              </w:rPr>
              <w:t>The control oil also run in this batch has no associated target values and is not evaluated.</w:t>
            </w:r>
            <w:r w:rsidR="0049544B" w:rsidRPr="008556B6">
              <w:rPr>
                <w:rFonts w:asciiTheme="minorHAnsi" w:hAnsiTheme="minorHAnsi"/>
                <w:sz w:val="22"/>
                <w:szCs w:val="22"/>
              </w:rPr>
              <w:t xml:space="preserve"> </w:t>
            </w:r>
            <w:bookmarkStart w:id="2" w:name="_GoBack"/>
            <w:bookmarkEnd w:id="2"/>
          </w:p>
        </w:tc>
      </w:tr>
      <w:tr w:rsidR="0049544B" w:rsidRPr="0096102E" w14:paraId="06546988" w14:textId="77777777" w:rsidTr="000A35A6">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05CA77C" w14:textId="77777777" w:rsidR="0049544B" w:rsidRPr="0096102E" w:rsidRDefault="0049544B" w:rsidP="00664FA6">
            <w:pPr>
              <w:rPr>
                <w:rFonts w:asciiTheme="minorHAnsi" w:hAnsiTheme="minorHAnsi"/>
                <w:color w:val="000000"/>
                <w:sz w:val="22"/>
                <w:szCs w:val="22"/>
              </w:rPr>
            </w:pPr>
            <w:r>
              <w:rPr>
                <w:rFonts w:asciiTheme="minorHAnsi" w:hAnsiTheme="minorHAnsi"/>
                <w:sz w:val="22"/>
                <w:szCs w:val="22"/>
              </w:rPr>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analytes</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14:paraId="1D920848" w14:textId="77777777" w:rsidR="0049544B" w:rsidRPr="0096102E" w:rsidRDefault="0049544B" w:rsidP="000A35A6">
            <w:pPr>
              <w:rPr>
                <w:rFonts w:asciiTheme="minorHAnsi" w:hAnsiTheme="minorHAnsi"/>
                <w:color w:val="000000"/>
                <w:sz w:val="22"/>
                <w:szCs w:val="22"/>
              </w:rPr>
            </w:pPr>
            <w:r w:rsidRPr="0096102E">
              <w:rPr>
                <w:rFonts w:asciiTheme="minorHAnsi" w:hAnsiTheme="minorHAnsi"/>
                <w:color w:val="000000"/>
                <w:sz w:val="22"/>
                <w:szCs w:val="22"/>
              </w:rPr>
              <w:t>No exceedences noted.</w:t>
            </w:r>
          </w:p>
        </w:tc>
      </w:tr>
      <w:tr w:rsidR="0049544B" w:rsidRPr="0096102E" w14:paraId="6D401261" w14:textId="77777777" w:rsidTr="000A35A6">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14:paraId="6F6142CC" w14:textId="77777777" w:rsidR="0049544B" w:rsidRPr="0096102E" w:rsidRDefault="0049544B" w:rsidP="000A35A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14:paraId="014C7563" w14:textId="77777777" w:rsidR="0049544B" w:rsidRPr="0096102E" w:rsidRDefault="0049544B" w:rsidP="000A35A6">
            <w:pPr>
              <w:autoSpaceDE w:val="0"/>
              <w:autoSpaceDN w:val="0"/>
              <w:adjustRightInd w:val="0"/>
              <w:rPr>
                <w:rFonts w:asciiTheme="minorHAnsi" w:hAnsiTheme="minorHAnsi" w:cs="Arial"/>
                <w:sz w:val="22"/>
                <w:szCs w:val="22"/>
              </w:rPr>
            </w:pPr>
            <w:r w:rsidRPr="0096102E">
              <w:rPr>
                <w:rFonts w:asciiTheme="minorHAnsi" w:hAnsiTheme="minorHAnsi"/>
                <w:color w:val="000000"/>
                <w:sz w:val="22"/>
                <w:szCs w:val="22"/>
              </w:rPr>
              <w:t xml:space="preserve">Comments: </w:t>
            </w:r>
            <w:r w:rsidRPr="0096102E">
              <w:rPr>
                <w:rFonts w:asciiTheme="minorHAnsi" w:hAnsiTheme="minorHAnsi" w:cs="Arial"/>
                <w:sz w:val="22"/>
                <w:szCs w:val="22"/>
              </w:rPr>
              <w:t>None.</w:t>
            </w:r>
          </w:p>
        </w:tc>
      </w:tr>
      <w:tr w:rsidR="0049544B" w:rsidRPr="004574AD" w14:paraId="470C9962" w14:textId="77777777" w:rsidTr="0049544B">
        <w:trPr>
          <w:gridAfter w:val="1"/>
          <w:wAfter w:w="6421" w:type="dxa"/>
          <w:trHeight w:val="300"/>
        </w:trPr>
        <w:tc>
          <w:tcPr>
            <w:tcW w:w="3062" w:type="dxa"/>
            <w:tcBorders>
              <w:top w:val="dotted" w:sz="4" w:space="0" w:color="auto"/>
              <w:left w:val="dotted" w:sz="4" w:space="0" w:color="auto"/>
              <w:bottom w:val="single" w:sz="4" w:space="0" w:color="auto"/>
              <w:right w:val="dotted" w:sz="4" w:space="0" w:color="auto"/>
            </w:tcBorders>
            <w:shd w:val="clear" w:color="auto" w:fill="auto"/>
          </w:tcPr>
          <w:p w14:paraId="4E0E1504" w14:textId="77777777" w:rsidR="0049544B" w:rsidRPr="004574AD" w:rsidRDefault="0049544B" w:rsidP="0072157C">
            <w:pPr>
              <w:rPr>
                <w:rFonts w:asciiTheme="minorHAnsi" w:hAnsiTheme="minorHAnsi"/>
                <w:color w:val="000000"/>
                <w:sz w:val="22"/>
                <w:szCs w:val="22"/>
              </w:rPr>
            </w:pPr>
          </w:p>
        </w:tc>
        <w:tc>
          <w:tcPr>
            <w:tcW w:w="6421" w:type="dxa"/>
            <w:tcBorders>
              <w:top w:val="dotted" w:sz="4" w:space="0" w:color="auto"/>
              <w:left w:val="dotted" w:sz="4" w:space="0" w:color="auto"/>
              <w:bottom w:val="single" w:sz="4" w:space="0" w:color="auto"/>
              <w:right w:val="dotted" w:sz="4" w:space="0" w:color="auto"/>
            </w:tcBorders>
            <w:shd w:val="clear" w:color="auto" w:fill="auto"/>
          </w:tcPr>
          <w:p w14:paraId="0D49108D" w14:textId="77777777" w:rsidR="0049544B" w:rsidRPr="004574AD" w:rsidRDefault="0049544B" w:rsidP="005D6C61">
            <w:pPr>
              <w:autoSpaceDE w:val="0"/>
              <w:autoSpaceDN w:val="0"/>
              <w:adjustRightInd w:val="0"/>
              <w:rPr>
                <w:rFonts w:asciiTheme="minorHAnsi" w:hAnsiTheme="minorHAnsi"/>
                <w:sz w:val="22"/>
                <w:szCs w:val="22"/>
              </w:rPr>
            </w:pPr>
          </w:p>
        </w:tc>
      </w:tr>
      <w:tr w:rsidR="00521EA2" w:rsidRPr="004574AD" w14:paraId="4B9DFC7A" w14:textId="77777777"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9652C3A" w14:textId="77777777"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Initial Calibration (ICAL)</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95E8EED" w14:textId="77777777" w:rsidR="00521EA2" w:rsidRPr="00703C2A" w:rsidRDefault="00521EA2" w:rsidP="005D6C61">
            <w:pPr>
              <w:autoSpaceDE w:val="0"/>
              <w:autoSpaceDN w:val="0"/>
              <w:adjustRightInd w:val="0"/>
              <w:rPr>
                <w:sz w:val="22"/>
                <w:szCs w:val="22"/>
              </w:rPr>
            </w:pPr>
            <w:r w:rsidRPr="004574AD">
              <w:rPr>
                <w:rFonts w:asciiTheme="minorHAnsi" w:hAnsiTheme="minorHAnsi"/>
                <w:sz w:val="22"/>
                <w:szCs w:val="22"/>
              </w:rPr>
              <w:t>The GC/MS is calibrated with a minimum 5 level curve for all compounds.</w:t>
            </w:r>
          </w:p>
        </w:tc>
      </w:tr>
      <w:tr w:rsidR="00F70EC6" w:rsidRPr="004574AD" w14:paraId="7DA23666" w14:textId="77777777"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14:paraId="06EBC11F" w14:textId="77777777" w:rsidR="00F70EC6" w:rsidRPr="004574AD" w:rsidRDefault="00F70EC6"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shd w:val="clear" w:color="auto" w:fill="auto"/>
            <w:hideMark/>
          </w:tcPr>
          <w:p w14:paraId="1D5C6BD9" w14:textId="77777777" w:rsidR="00F70EC6" w:rsidRPr="004574AD" w:rsidRDefault="00F70EC6" w:rsidP="005D6C61">
            <w:pPr>
              <w:autoSpaceDE w:val="0"/>
              <w:autoSpaceDN w:val="0"/>
              <w:adjustRightInd w:val="0"/>
              <w:rPr>
                <w:rFonts w:asciiTheme="minorHAnsi" w:hAnsiTheme="minorHAnsi"/>
                <w:sz w:val="22"/>
                <w:szCs w:val="22"/>
              </w:rPr>
            </w:pPr>
          </w:p>
        </w:tc>
      </w:tr>
      <w:tr w:rsidR="00521EA2" w:rsidRPr="004574AD" w14:paraId="2F634C2A" w14:textId="77777777" w:rsidTr="00A9006C">
        <w:tblPrEx>
          <w:tblW w:w="15904" w:type="dxa"/>
          <w:tblInd w:w="93" w:type="dxa"/>
          <w:tblPrExChange w:id="3" w:author="Battelle" w:date="2014-11-24T15:16:00Z">
            <w:tblPrEx>
              <w:tblW w:w="15904" w:type="dxa"/>
              <w:tblInd w:w="93" w:type="dxa"/>
            </w:tblPrEx>
          </w:tblPrExChange>
        </w:tblPrEx>
        <w:trPr>
          <w:gridAfter w:val="1"/>
          <w:wAfter w:w="6421" w:type="dxa"/>
          <w:trHeight w:val="269"/>
          <w:trPrChange w:id="4" w:author="Battelle" w:date="2014-11-24T15:16:00Z">
            <w:trPr>
              <w:gridAfter w:val="1"/>
              <w:wAfter w:w="6421" w:type="dxa"/>
              <w:trHeight w:val="615"/>
            </w:trPr>
          </w:trPrChange>
        </w:trPr>
        <w:tc>
          <w:tcPr>
            <w:tcW w:w="3062" w:type="dxa"/>
            <w:vMerge/>
            <w:tcBorders>
              <w:top w:val="single" w:sz="4" w:space="0" w:color="auto"/>
              <w:left w:val="single" w:sz="4" w:space="0" w:color="auto"/>
              <w:bottom w:val="single" w:sz="4" w:space="0" w:color="auto"/>
              <w:right w:val="single" w:sz="4" w:space="0" w:color="auto"/>
            </w:tcBorders>
            <w:vAlign w:val="center"/>
            <w:hideMark/>
            <w:tcPrChange w:id="5" w:author="Battelle" w:date="2014-11-24T15:16:00Z">
              <w:tcPr>
                <w:tcW w:w="3062" w:type="dxa"/>
                <w:vMerge/>
                <w:tcBorders>
                  <w:top w:val="single" w:sz="4" w:space="0" w:color="auto"/>
                  <w:left w:val="single" w:sz="4" w:space="0" w:color="auto"/>
                  <w:bottom w:val="single" w:sz="4" w:space="0" w:color="auto"/>
                  <w:right w:val="single" w:sz="4" w:space="0" w:color="auto"/>
                </w:tcBorders>
                <w:vAlign w:val="center"/>
                <w:hideMark/>
              </w:tcPr>
            </w:tcPrChange>
          </w:tcPr>
          <w:p w14:paraId="530DEDB3" w14:textId="77777777"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Change w:id="6" w:author="Battelle" w:date="2014-11-24T15:16:00Z">
              <w:tcPr>
                <w:tcW w:w="6421" w:type="dxa"/>
                <w:vMerge/>
                <w:tcBorders>
                  <w:top w:val="single" w:sz="4" w:space="0" w:color="auto"/>
                  <w:left w:val="single" w:sz="4" w:space="0" w:color="auto"/>
                  <w:bottom w:val="single" w:sz="4" w:space="0" w:color="auto"/>
                  <w:right w:val="single" w:sz="4" w:space="0" w:color="auto"/>
                </w:tcBorders>
                <w:vAlign w:val="center"/>
                <w:hideMark/>
              </w:tcPr>
            </w:tcPrChange>
          </w:tcPr>
          <w:p w14:paraId="5864D59A" w14:textId="77777777" w:rsidR="00521EA2" w:rsidRPr="004574AD" w:rsidRDefault="00521EA2" w:rsidP="0072157C">
            <w:pPr>
              <w:rPr>
                <w:rFonts w:asciiTheme="minorHAnsi" w:hAnsiTheme="minorHAnsi"/>
                <w:color w:val="000000"/>
                <w:sz w:val="22"/>
                <w:szCs w:val="22"/>
              </w:rPr>
            </w:pPr>
          </w:p>
        </w:tc>
      </w:tr>
      <w:tr w:rsidR="00521EA2" w:rsidRPr="004574AD" w14:paraId="72BD0DF4" w14:textId="77777777"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F6DAB39" w14:textId="77777777" w:rsidR="00521EA2" w:rsidRPr="00C245CD" w:rsidDel="00A9006C" w:rsidRDefault="00521EA2" w:rsidP="00A9006C">
            <w:pPr>
              <w:rPr>
                <w:del w:id="7" w:author="Battelle" w:date="2014-11-24T15:16:00Z"/>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Pr>
                <w:rFonts w:asciiTheme="minorHAnsi" w:hAnsiTheme="minorHAnsi"/>
                <w:sz w:val="22"/>
                <w:szCs w:val="22"/>
              </w:rPr>
              <w:t>15%</w:t>
            </w:r>
          </w:p>
          <w:p w14:paraId="7D4E5383" w14:textId="77777777" w:rsidR="00521EA2" w:rsidRPr="00C245CD" w:rsidRDefault="00521EA2" w:rsidP="00693993">
            <w:pPr>
              <w:rPr>
                <w:rFonts w:asciiTheme="minorHAnsi" w:hAnsiTheme="minorHAnsi"/>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6D66E" w14:textId="77777777" w:rsidR="00521EA2" w:rsidRPr="00361737" w:rsidRDefault="00521EA2" w:rsidP="0072157C">
            <w:pPr>
              <w:rPr>
                <w:rFonts w:asciiTheme="minorHAnsi" w:hAnsiTheme="minorHAnsi"/>
                <w:color w:val="000000"/>
                <w:sz w:val="22"/>
                <w:szCs w:val="22"/>
              </w:rPr>
            </w:pPr>
            <w:r w:rsidRPr="00361737">
              <w:rPr>
                <w:rFonts w:asciiTheme="minorHAnsi" w:hAnsiTheme="minorHAnsi"/>
                <w:color w:val="000000"/>
                <w:sz w:val="22"/>
                <w:szCs w:val="22"/>
              </w:rPr>
              <w:t>No exceedences noted.</w:t>
            </w:r>
          </w:p>
        </w:tc>
      </w:tr>
      <w:tr w:rsidR="00521EA2" w:rsidRPr="004574AD" w14:paraId="380D56CA" w14:textId="77777777"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59CD3B3B" w14:textId="77777777" w:rsidR="00521EA2" w:rsidRPr="004574AD" w:rsidRDefault="00521EA2" w:rsidP="0072157C">
            <w:pPr>
              <w:rPr>
                <w:rFonts w:asciiTheme="minorHAnsi" w:hAnsiTheme="minorHAnsi"/>
                <w:color w:val="FF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1662E5C" w14:textId="77777777" w:rsidR="00521EA2" w:rsidRPr="00361737" w:rsidRDefault="00521EA2"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14:paraId="258EFB38" w14:textId="77777777" w:rsidTr="00A9006C">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72C75547" w14:textId="77777777" w:rsidR="00521EA2" w:rsidRPr="004574AD" w:rsidRDefault="00521EA2" w:rsidP="0072157C">
            <w:pPr>
              <w:rPr>
                <w:rFonts w:asciiTheme="minorHAnsi" w:hAnsiTheme="minorHAnsi"/>
                <w:color w:val="FF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641F7316" w14:textId="77777777" w:rsidR="00521EA2" w:rsidRPr="004574AD" w:rsidRDefault="00521EA2" w:rsidP="0072157C">
            <w:pPr>
              <w:rPr>
                <w:rFonts w:asciiTheme="minorHAnsi" w:hAnsiTheme="minorHAnsi"/>
                <w:color w:val="000000"/>
                <w:sz w:val="22"/>
                <w:szCs w:val="22"/>
              </w:rPr>
            </w:pPr>
          </w:p>
        </w:tc>
      </w:tr>
      <w:tr w:rsidR="00521EA2" w:rsidRPr="004574AD" w14:paraId="63C96AC4" w14:textId="77777777" w:rsidTr="0049544B">
        <w:trPr>
          <w:gridAfter w:val="1"/>
          <w:wAfter w:w="6421" w:type="dxa"/>
          <w:trHeight w:val="300"/>
        </w:trPr>
        <w:tc>
          <w:tcPr>
            <w:tcW w:w="3062" w:type="dxa"/>
            <w:tcBorders>
              <w:top w:val="single" w:sz="4" w:space="0" w:color="auto"/>
              <w:bottom w:val="single" w:sz="4" w:space="0" w:color="auto"/>
            </w:tcBorders>
            <w:shd w:val="clear" w:color="auto" w:fill="auto"/>
            <w:hideMark/>
          </w:tcPr>
          <w:p w14:paraId="79486038" w14:textId="77777777" w:rsidR="00521EA2" w:rsidRPr="004574AD" w:rsidRDefault="00D01083" w:rsidP="002911AD">
            <w:pPr>
              <w:rPr>
                <w:rFonts w:asciiTheme="minorHAnsi" w:hAnsiTheme="minorHAnsi"/>
                <w:color w:val="000000"/>
                <w:sz w:val="22"/>
                <w:szCs w:val="22"/>
              </w:rPr>
            </w:pPr>
            <w:r>
              <w:br w:type="page"/>
            </w:r>
            <w:r w:rsidR="00521EA2">
              <w:br w:type="page"/>
            </w:r>
          </w:p>
        </w:tc>
        <w:tc>
          <w:tcPr>
            <w:tcW w:w="6421" w:type="dxa"/>
            <w:tcBorders>
              <w:top w:val="single" w:sz="4" w:space="0" w:color="auto"/>
              <w:bottom w:val="single" w:sz="4" w:space="0" w:color="auto"/>
            </w:tcBorders>
            <w:shd w:val="clear" w:color="auto" w:fill="auto"/>
            <w:hideMark/>
          </w:tcPr>
          <w:p w14:paraId="68A02C1E" w14:textId="77777777" w:rsidR="00521EA2" w:rsidRPr="004574AD" w:rsidRDefault="00521EA2" w:rsidP="002911AD">
            <w:pPr>
              <w:rPr>
                <w:rFonts w:asciiTheme="minorHAnsi" w:hAnsiTheme="minorHAnsi"/>
                <w:color w:val="000000"/>
                <w:sz w:val="22"/>
                <w:szCs w:val="22"/>
              </w:rPr>
            </w:pPr>
          </w:p>
        </w:tc>
      </w:tr>
      <w:tr w:rsidR="00521EA2" w:rsidRPr="004574AD" w14:paraId="10BAA6E8" w14:textId="77777777"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111C24F" w14:textId="77777777"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1583A1F" w14:textId="77777777" w:rsidR="00521EA2" w:rsidRPr="004574AD" w:rsidRDefault="00521EA2"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521EA2" w:rsidRPr="004574AD" w14:paraId="7B5B8C1C" w14:textId="77777777"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63A1DE7B" w14:textId="77777777"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53E10A78" w14:textId="77777777" w:rsidR="00521EA2" w:rsidRPr="004574AD" w:rsidRDefault="00521EA2" w:rsidP="0072157C">
            <w:pPr>
              <w:rPr>
                <w:rFonts w:asciiTheme="minorHAnsi" w:hAnsiTheme="minorHAnsi"/>
                <w:color w:val="000000"/>
                <w:sz w:val="22"/>
                <w:szCs w:val="22"/>
              </w:rPr>
            </w:pPr>
          </w:p>
        </w:tc>
      </w:tr>
      <w:tr w:rsidR="00521EA2" w:rsidRPr="004574AD" w14:paraId="670E8079" w14:textId="77777777"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21B0B4E" w14:textId="77777777" w:rsidR="00521EA2" w:rsidRPr="00533AC0" w:rsidRDefault="00521EA2"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D6FFF" w14:textId="77777777"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No exceedences noted.</w:t>
            </w:r>
          </w:p>
        </w:tc>
      </w:tr>
      <w:tr w:rsidR="00521EA2" w:rsidRPr="004574AD" w14:paraId="0788B7E4" w14:textId="77777777"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326395F2" w14:textId="77777777" w:rsidR="00521EA2" w:rsidRPr="004574AD" w:rsidRDefault="00521EA2"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17C45A6" w14:textId="77777777"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14:paraId="36709736" w14:textId="77777777"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23035D5A" w14:textId="77777777"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53211006" w14:textId="77777777" w:rsidR="00521EA2" w:rsidRPr="004574AD" w:rsidRDefault="00521EA2" w:rsidP="0072157C">
            <w:pPr>
              <w:rPr>
                <w:rFonts w:asciiTheme="minorHAnsi" w:hAnsiTheme="minorHAnsi"/>
                <w:color w:val="000000"/>
                <w:sz w:val="22"/>
                <w:szCs w:val="22"/>
              </w:rPr>
            </w:pPr>
          </w:p>
        </w:tc>
      </w:tr>
      <w:tr w:rsidR="00E44FA1" w:rsidRPr="004574AD" w14:paraId="03A1072B" w14:textId="77777777" w:rsidTr="0049544B">
        <w:trPr>
          <w:gridAfter w:val="1"/>
          <w:wAfter w:w="6421" w:type="dxa"/>
          <w:trHeight w:val="300"/>
        </w:trPr>
        <w:tc>
          <w:tcPr>
            <w:tcW w:w="3062" w:type="dxa"/>
            <w:tcBorders>
              <w:top w:val="single" w:sz="4" w:space="0" w:color="auto"/>
              <w:bottom w:val="single" w:sz="4" w:space="0" w:color="auto"/>
            </w:tcBorders>
            <w:shd w:val="clear" w:color="auto" w:fill="auto"/>
            <w:hideMark/>
          </w:tcPr>
          <w:p w14:paraId="1865D513" w14:textId="77777777" w:rsidR="00E44FA1" w:rsidRPr="004574AD" w:rsidRDefault="00AC5D69" w:rsidP="002911AD">
            <w:pPr>
              <w:rPr>
                <w:rFonts w:asciiTheme="minorHAnsi" w:hAnsiTheme="minorHAnsi"/>
                <w:color w:val="000000"/>
                <w:sz w:val="22"/>
                <w:szCs w:val="22"/>
              </w:rPr>
            </w:pPr>
            <w:r>
              <w:br w:type="page"/>
            </w:r>
          </w:p>
        </w:tc>
        <w:tc>
          <w:tcPr>
            <w:tcW w:w="6421" w:type="dxa"/>
            <w:tcBorders>
              <w:top w:val="single" w:sz="4" w:space="0" w:color="auto"/>
              <w:bottom w:val="single" w:sz="4" w:space="0" w:color="auto"/>
            </w:tcBorders>
            <w:shd w:val="clear" w:color="auto" w:fill="auto"/>
            <w:hideMark/>
          </w:tcPr>
          <w:p w14:paraId="15AC074E" w14:textId="77777777" w:rsidR="00E44FA1" w:rsidRPr="004574AD" w:rsidRDefault="00E44FA1" w:rsidP="002911AD">
            <w:pPr>
              <w:rPr>
                <w:rFonts w:asciiTheme="minorHAnsi" w:hAnsiTheme="minorHAnsi"/>
                <w:color w:val="000000"/>
                <w:sz w:val="22"/>
                <w:szCs w:val="22"/>
              </w:rPr>
            </w:pPr>
          </w:p>
        </w:tc>
      </w:tr>
      <w:tr w:rsidR="00E44FA1" w:rsidRPr="004574AD" w14:paraId="6836378F" w14:textId="77777777"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39CA934" w14:textId="77777777" w:rsidR="00E44FA1" w:rsidRPr="004574AD" w:rsidRDefault="00E44FA1"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140CA7" w14:textId="77777777" w:rsidR="00E44FA1" w:rsidRPr="004574AD" w:rsidRDefault="00E44FA1"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sidR="00854D65">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E44FA1" w:rsidRPr="004574AD" w14:paraId="5BFB4CC2" w14:textId="77777777"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02FE6170" w14:textId="77777777" w:rsidR="00E44FA1" w:rsidRPr="004574AD" w:rsidRDefault="00E44FA1"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73ECBC28" w14:textId="77777777" w:rsidR="00E44FA1" w:rsidRPr="004574AD" w:rsidRDefault="00E44FA1" w:rsidP="0072157C">
            <w:pPr>
              <w:rPr>
                <w:rFonts w:asciiTheme="minorHAnsi" w:hAnsiTheme="minorHAnsi"/>
                <w:color w:val="000000"/>
                <w:sz w:val="22"/>
                <w:szCs w:val="22"/>
              </w:rPr>
            </w:pPr>
          </w:p>
        </w:tc>
      </w:tr>
      <w:tr w:rsidR="00E44FA1" w:rsidRPr="004574AD" w14:paraId="53D52B99" w14:textId="77777777"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2BC938E" w14:textId="77777777" w:rsidR="00D61DAB" w:rsidRPr="00C245CD" w:rsidRDefault="00D61DAB"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DB27A5">
              <w:rPr>
                <w:rFonts w:asciiTheme="minorHAnsi" w:hAnsiTheme="minorHAnsi" w:cstheme="minorHAnsi"/>
                <w:sz w:val="22"/>
                <w:szCs w:val="22"/>
              </w:rPr>
              <w:t>15</w:t>
            </w:r>
            <w:r>
              <w:rPr>
                <w:rFonts w:asciiTheme="minorHAnsi" w:hAnsiTheme="minorHAnsi"/>
                <w:sz w:val="22"/>
                <w:szCs w:val="22"/>
              </w:rPr>
              <w:t>%</w:t>
            </w:r>
          </w:p>
          <w:p w14:paraId="277589B3" w14:textId="77777777" w:rsidR="00E44FA1" w:rsidRPr="00F02019" w:rsidRDefault="00E44FA1" w:rsidP="008946FE">
            <w:pPr>
              <w:rPr>
                <w:rFonts w:asciiTheme="minorHAnsi" w:hAnsiTheme="minorHAnsi"/>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06D12" w14:textId="77777777" w:rsidR="00E44FA1" w:rsidRPr="00361737" w:rsidRDefault="0049544B" w:rsidP="00D04D3C">
            <w:pPr>
              <w:rPr>
                <w:rFonts w:asciiTheme="minorHAnsi" w:hAnsiTheme="minorHAnsi"/>
                <w:color w:val="000000"/>
                <w:sz w:val="22"/>
                <w:szCs w:val="22"/>
              </w:rPr>
            </w:pPr>
            <w:r>
              <w:rPr>
                <w:rFonts w:asciiTheme="minorHAnsi" w:hAnsiTheme="minorHAnsi"/>
                <w:color w:val="000000"/>
                <w:sz w:val="22"/>
                <w:szCs w:val="22"/>
              </w:rPr>
              <w:t>Two</w:t>
            </w:r>
            <w:r w:rsidR="00DF0F61">
              <w:rPr>
                <w:rFonts w:asciiTheme="minorHAnsi" w:hAnsiTheme="minorHAnsi"/>
                <w:color w:val="000000"/>
                <w:sz w:val="22"/>
                <w:szCs w:val="22"/>
              </w:rPr>
              <w:t xml:space="preserve"> </w:t>
            </w:r>
            <w:r w:rsidR="00E44FA1" w:rsidRPr="00361737">
              <w:rPr>
                <w:rFonts w:asciiTheme="minorHAnsi" w:hAnsiTheme="minorHAnsi"/>
                <w:color w:val="000000"/>
                <w:sz w:val="22"/>
                <w:szCs w:val="22"/>
              </w:rPr>
              <w:t>exceedences noted.</w:t>
            </w:r>
          </w:p>
        </w:tc>
      </w:tr>
      <w:tr w:rsidR="00E44FA1" w:rsidRPr="004574AD" w14:paraId="6B3BBF52" w14:textId="77777777"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33F6612D" w14:textId="77777777" w:rsidR="00E44FA1" w:rsidRPr="004574AD" w:rsidRDefault="00E44FA1"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DFAD7F6" w14:textId="77777777" w:rsidR="00E44FA1" w:rsidRPr="00F70EC6" w:rsidRDefault="00E44FA1" w:rsidP="0049544B">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F70EC6">
              <w:rPr>
                <w:rFonts w:asciiTheme="minorHAnsi" w:hAnsiTheme="minorHAnsi"/>
                <w:color w:val="000000"/>
                <w:sz w:val="22"/>
                <w:szCs w:val="22"/>
              </w:rPr>
              <w:t xml:space="preserve">: </w:t>
            </w:r>
            <w:r w:rsidR="0049544B" w:rsidRPr="0049544B">
              <w:rPr>
                <w:rFonts w:asciiTheme="minorHAnsi" w:hAnsiTheme="minorHAnsi" w:cs="Arial"/>
                <w:sz w:val="22"/>
                <w:szCs w:val="22"/>
              </w:rPr>
              <w:t>Indeno(1,2,3-cd)pyrene and Dibenz(a,h)anthracene were recovered low in CCV B2478, with %Ds of -43.8 and -28.9 respectively.</w:t>
            </w:r>
            <w:r w:rsidR="0049544B">
              <w:rPr>
                <w:rFonts w:asciiTheme="minorHAnsi" w:hAnsiTheme="minorHAnsi" w:cs="Arial"/>
                <w:sz w:val="22"/>
                <w:szCs w:val="22"/>
              </w:rPr>
              <w:t xml:space="preserve">  </w:t>
            </w:r>
            <w:r w:rsidR="0049544B" w:rsidRPr="0049544B">
              <w:rPr>
                <w:rFonts w:asciiTheme="minorHAnsi" w:hAnsiTheme="minorHAnsi" w:cs="Arial"/>
                <w:sz w:val="22"/>
                <w:szCs w:val="22"/>
              </w:rPr>
              <w:t xml:space="preserve">These analytes were not detected in the samples bracketed by this CCV. </w:t>
            </w:r>
            <w:r w:rsidR="0049544B">
              <w:rPr>
                <w:rFonts w:asciiTheme="minorHAnsi" w:hAnsiTheme="minorHAnsi" w:cs="Arial"/>
                <w:sz w:val="22"/>
                <w:szCs w:val="22"/>
              </w:rPr>
              <w:t xml:space="preserve"> </w:t>
            </w:r>
            <w:r w:rsidR="0049544B" w:rsidRPr="0049544B">
              <w:rPr>
                <w:rFonts w:asciiTheme="minorHAnsi" w:hAnsiTheme="minorHAnsi" w:cs="Arial"/>
                <w:sz w:val="22"/>
                <w:szCs w:val="22"/>
              </w:rPr>
              <w:t>The samples were reanalyzed outside of holding time with</w:t>
            </w:r>
            <w:r w:rsidR="0049544B">
              <w:rPr>
                <w:rFonts w:asciiTheme="minorHAnsi" w:hAnsiTheme="minorHAnsi" w:cs="Arial"/>
                <w:sz w:val="22"/>
                <w:szCs w:val="22"/>
              </w:rPr>
              <w:t xml:space="preserve"> </w:t>
            </w:r>
            <w:r w:rsidR="0049544B" w:rsidRPr="0049544B">
              <w:rPr>
                <w:rFonts w:asciiTheme="minorHAnsi" w:hAnsiTheme="minorHAnsi" w:cs="Arial"/>
                <w:sz w:val="22"/>
                <w:szCs w:val="22"/>
              </w:rPr>
              <w:t xml:space="preserve">acceptable CCVs on another instrument to confirm the absence of these analytes. </w:t>
            </w:r>
            <w:r w:rsidR="0049544B">
              <w:rPr>
                <w:rFonts w:asciiTheme="minorHAnsi" w:hAnsiTheme="minorHAnsi" w:cs="Arial"/>
                <w:sz w:val="22"/>
                <w:szCs w:val="22"/>
              </w:rPr>
              <w:t xml:space="preserve"> </w:t>
            </w:r>
            <w:r w:rsidR="0049544B" w:rsidRPr="0049544B">
              <w:rPr>
                <w:rFonts w:asciiTheme="minorHAnsi" w:hAnsiTheme="minorHAnsi" w:cs="Arial"/>
                <w:sz w:val="22"/>
                <w:szCs w:val="22"/>
              </w:rPr>
              <w:t>The in-hold analyses are reported with</w:t>
            </w:r>
            <w:r w:rsidR="0049544B">
              <w:rPr>
                <w:rFonts w:asciiTheme="minorHAnsi" w:hAnsiTheme="minorHAnsi" w:cs="Arial"/>
                <w:sz w:val="22"/>
                <w:szCs w:val="22"/>
              </w:rPr>
              <w:t xml:space="preserve"> </w:t>
            </w:r>
            <w:r w:rsidR="0049544B" w:rsidRPr="0049544B">
              <w:rPr>
                <w:rFonts w:asciiTheme="minorHAnsi" w:hAnsiTheme="minorHAnsi" w:cs="Arial"/>
                <w:sz w:val="22"/>
                <w:szCs w:val="22"/>
              </w:rPr>
              <w:t>documentation.</w:t>
            </w:r>
          </w:p>
        </w:tc>
      </w:tr>
      <w:tr w:rsidR="00E44FA1" w:rsidRPr="004574AD" w14:paraId="29278B5B" w14:textId="77777777"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14:paraId="6E27AD83" w14:textId="77777777" w:rsidR="00E44FA1" w:rsidRPr="004574AD" w:rsidRDefault="00E44FA1"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14:paraId="03387D32" w14:textId="77777777" w:rsidR="00E44FA1" w:rsidRPr="004574AD" w:rsidRDefault="00E44FA1" w:rsidP="0072157C">
            <w:pPr>
              <w:rPr>
                <w:rFonts w:asciiTheme="minorHAnsi" w:hAnsiTheme="minorHAnsi"/>
                <w:color w:val="000000"/>
                <w:sz w:val="22"/>
                <w:szCs w:val="22"/>
              </w:rPr>
            </w:pPr>
          </w:p>
        </w:tc>
      </w:tr>
    </w:tbl>
    <w:p w14:paraId="6D19F1A2" w14:textId="77777777" w:rsidR="00F91106" w:rsidRPr="004574AD" w:rsidRDefault="00F91106" w:rsidP="00E456FF">
      <w:pPr>
        <w:rPr>
          <w:rFonts w:asciiTheme="minorHAnsi" w:hAnsiTheme="minorHAnsi"/>
          <w:sz w:val="22"/>
          <w:szCs w:val="22"/>
        </w:rPr>
      </w:pPr>
    </w:p>
    <w:sectPr w:rsidR="00F91106" w:rsidRPr="004574AD" w:rsidSect="00326005">
      <w:headerReference w:type="default" r:id="rId10"/>
      <w:footerReference w:type="default" r:id="rId11"/>
      <w:pgSz w:w="12240" w:h="15840" w:code="1"/>
      <w:pgMar w:top="1440" w:right="1440" w:bottom="1440" w:left="1440" w:header="720" w:footer="288" w:gutter="0"/>
      <w:pgNumType w:start="1"/>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bramson, Carla  R" w:date="2014-11-24T15:12:00Z" w:initials="ACR">
    <w:p w14:paraId="43E38909" w14:textId="77777777" w:rsidR="00664FA6" w:rsidRDefault="00664FA6">
      <w:pPr>
        <w:pStyle w:val="CommentText"/>
      </w:pPr>
      <w:r>
        <w:rPr>
          <w:rStyle w:val="CommentReference"/>
        </w:rPr>
        <w:annotationRef/>
      </w:r>
      <w:r>
        <w:t>Should also include RFs used for biomarkers.</w:t>
      </w:r>
      <w:r w:rsidR="00A9006C">
        <w:t xml:space="preserve"> ADDED – BL</w:t>
      </w:r>
    </w:p>
    <w:p w14:paraId="0B0CE8D4" w14:textId="77777777" w:rsidR="00A9006C" w:rsidRDefault="00A9006C">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0CE8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D7BD9" w14:textId="77777777" w:rsidR="00FD42F4" w:rsidRDefault="00FD42F4">
      <w:r>
        <w:separator/>
      </w:r>
    </w:p>
  </w:endnote>
  <w:endnote w:type="continuationSeparator" w:id="0">
    <w:p w14:paraId="2D0FDAFD" w14:textId="77777777" w:rsidR="00FD42F4" w:rsidRDefault="00FD4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D6D88" w14:textId="77777777"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FD723B">
      <w:rPr>
        <w:noProof/>
      </w:rPr>
      <w:t>1</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FD723B">
      <w:rPr>
        <w:rStyle w:val="PageNumber"/>
        <w:noProof/>
      </w:rPr>
      <w:t>3</w:t>
    </w:r>
    <w:r w:rsidR="00FB5AB2" w:rsidRPr="00CF236D">
      <w:rPr>
        <w:rStyle w:val="PageNumber"/>
      </w:rPr>
      <w:fldChar w:fldCharType="end"/>
    </w:r>
  </w:p>
  <w:p w14:paraId="717FDBF6" w14:textId="77777777" w:rsidR="00C71D3B" w:rsidRDefault="00C71D3B">
    <w:pPr>
      <w:tabs>
        <w:tab w:val="left" w:pos="0"/>
        <w:tab w:val="right" w:pos="8640"/>
      </w:tabs>
      <w:suppressAutoHyphens/>
      <w:jc w:val="center"/>
      <w:rPr>
        <w:rStyle w:val="PageNumber"/>
      </w:rPr>
    </w:pPr>
  </w:p>
  <w:p w14:paraId="5126593D" w14:textId="77777777"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53DF0E" w14:textId="77777777" w:rsidR="00FD42F4" w:rsidRDefault="00FD42F4">
      <w:r>
        <w:separator/>
      </w:r>
    </w:p>
  </w:footnote>
  <w:footnote w:type="continuationSeparator" w:id="0">
    <w:p w14:paraId="2D29272E" w14:textId="77777777" w:rsidR="00FD42F4" w:rsidRDefault="00FD4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F94F0" w14:textId="77777777" w:rsidR="00C71D3B" w:rsidRDefault="00AD78AE" w:rsidP="00826179">
    <w:pPr>
      <w:pStyle w:val="Heading2"/>
    </w:pPr>
    <w:r>
      <w:t xml:space="preserve">14-0420 </w:t>
    </w:r>
    <w:r w:rsidR="00B137B5">
      <w:t>PAH/BIOMARKERs</w:t>
    </w:r>
    <w:r>
      <w:t xml:space="preserve"> </w:t>
    </w:r>
    <w:r w:rsidR="00C71D3B">
      <w:t>QA/QC Summary</w:t>
    </w:r>
  </w:p>
  <w:p w14:paraId="5871A090" w14:textId="77777777"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2E02"/>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805CD"/>
    <w:rsid w:val="00180B63"/>
    <w:rsid w:val="001814A3"/>
    <w:rsid w:val="00183D78"/>
    <w:rsid w:val="00190F5A"/>
    <w:rsid w:val="001913BE"/>
    <w:rsid w:val="001917CF"/>
    <w:rsid w:val="001920FC"/>
    <w:rsid w:val="00192765"/>
    <w:rsid w:val="00193FA5"/>
    <w:rsid w:val="001968DE"/>
    <w:rsid w:val="001A0FF3"/>
    <w:rsid w:val="001A2B20"/>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7B13"/>
    <w:rsid w:val="001D3426"/>
    <w:rsid w:val="001D3A0F"/>
    <w:rsid w:val="001D46A9"/>
    <w:rsid w:val="001D5350"/>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308C4"/>
    <w:rsid w:val="00230937"/>
    <w:rsid w:val="002315B2"/>
    <w:rsid w:val="002320C8"/>
    <w:rsid w:val="00233314"/>
    <w:rsid w:val="00234021"/>
    <w:rsid w:val="00234467"/>
    <w:rsid w:val="00236B98"/>
    <w:rsid w:val="00236CD2"/>
    <w:rsid w:val="00237E35"/>
    <w:rsid w:val="0024132F"/>
    <w:rsid w:val="0024255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11AD"/>
    <w:rsid w:val="002916D7"/>
    <w:rsid w:val="002923FC"/>
    <w:rsid w:val="002932DC"/>
    <w:rsid w:val="00295954"/>
    <w:rsid w:val="002A045B"/>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583"/>
    <w:rsid w:val="002C07D8"/>
    <w:rsid w:val="002C3D58"/>
    <w:rsid w:val="002C4751"/>
    <w:rsid w:val="002C5B59"/>
    <w:rsid w:val="002C69F1"/>
    <w:rsid w:val="002D0158"/>
    <w:rsid w:val="002D2E35"/>
    <w:rsid w:val="002D2EA1"/>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9C"/>
    <w:rsid w:val="00397430"/>
    <w:rsid w:val="003A38F1"/>
    <w:rsid w:val="003A4301"/>
    <w:rsid w:val="003A70AA"/>
    <w:rsid w:val="003B0695"/>
    <w:rsid w:val="003B13F9"/>
    <w:rsid w:val="003B207C"/>
    <w:rsid w:val="003B3411"/>
    <w:rsid w:val="003B4123"/>
    <w:rsid w:val="003C1B97"/>
    <w:rsid w:val="003C2A10"/>
    <w:rsid w:val="003C310B"/>
    <w:rsid w:val="003C7C47"/>
    <w:rsid w:val="003D0043"/>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40854"/>
    <w:rsid w:val="00445D5F"/>
    <w:rsid w:val="00452611"/>
    <w:rsid w:val="004528E5"/>
    <w:rsid w:val="00453260"/>
    <w:rsid w:val="004532BE"/>
    <w:rsid w:val="004539ED"/>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44B"/>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58CB"/>
    <w:rsid w:val="00546AFC"/>
    <w:rsid w:val="00546D75"/>
    <w:rsid w:val="005477BC"/>
    <w:rsid w:val="005477E4"/>
    <w:rsid w:val="005525CC"/>
    <w:rsid w:val="005526D2"/>
    <w:rsid w:val="0055343F"/>
    <w:rsid w:val="005553E8"/>
    <w:rsid w:val="005557B1"/>
    <w:rsid w:val="00555C86"/>
    <w:rsid w:val="00556EF9"/>
    <w:rsid w:val="0056269E"/>
    <w:rsid w:val="0056379C"/>
    <w:rsid w:val="00563817"/>
    <w:rsid w:val="005638A7"/>
    <w:rsid w:val="00566ED9"/>
    <w:rsid w:val="00567206"/>
    <w:rsid w:val="005678CA"/>
    <w:rsid w:val="00570BAD"/>
    <w:rsid w:val="00572224"/>
    <w:rsid w:val="00575FED"/>
    <w:rsid w:val="00576F20"/>
    <w:rsid w:val="005812C9"/>
    <w:rsid w:val="0058200F"/>
    <w:rsid w:val="005858F8"/>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1513"/>
    <w:rsid w:val="005B3D1A"/>
    <w:rsid w:val="005B3F8D"/>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A03"/>
    <w:rsid w:val="00623DFB"/>
    <w:rsid w:val="0062575F"/>
    <w:rsid w:val="00626903"/>
    <w:rsid w:val="00627AD8"/>
    <w:rsid w:val="00630952"/>
    <w:rsid w:val="00631F63"/>
    <w:rsid w:val="006334C4"/>
    <w:rsid w:val="00641D5E"/>
    <w:rsid w:val="006421F1"/>
    <w:rsid w:val="00642610"/>
    <w:rsid w:val="00643A5F"/>
    <w:rsid w:val="00644447"/>
    <w:rsid w:val="006448AC"/>
    <w:rsid w:val="00647AA9"/>
    <w:rsid w:val="00647B3C"/>
    <w:rsid w:val="00650E14"/>
    <w:rsid w:val="006522F1"/>
    <w:rsid w:val="006538AE"/>
    <w:rsid w:val="0065473A"/>
    <w:rsid w:val="00657EDB"/>
    <w:rsid w:val="00663FB1"/>
    <w:rsid w:val="00664FA6"/>
    <w:rsid w:val="00665102"/>
    <w:rsid w:val="00667B61"/>
    <w:rsid w:val="00671264"/>
    <w:rsid w:val="00673991"/>
    <w:rsid w:val="00674881"/>
    <w:rsid w:val="00674E91"/>
    <w:rsid w:val="00686C83"/>
    <w:rsid w:val="00687731"/>
    <w:rsid w:val="00687CE6"/>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AE6"/>
    <w:rsid w:val="0076792B"/>
    <w:rsid w:val="00767B51"/>
    <w:rsid w:val="00771381"/>
    <w:rsid w:val="0077397A"/>
    <w:rsid w:val="00774775"/>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66A5"/>
    <w:rsid w:val="007A24CF"/>
    <w:rsid w:val="007A2520"/>
    <w:rsid w:val="007A303D"/>
    <w:rsid w:val="007A5E07"/>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10C"/>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5290"/>
    <w:rsid w:val="008867D3"/>
    <w:rsid w:val="00892247"/>
    <w:rsid w:val="0089248A"/>
    <w:rsid w:val="00892673"/>
    <w:rsid w:val="00893C3A"/>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1243"/>
    <w:rsid w:val="008F2C7B"/>
    <w:rsid w:val="008F49DF"/>
    <w:rsid w:val="008F66D3"/>
    <w:rsid w:val="008F79B0"/>
    <w:rsid w:val="00901BC8"/>
    <w:rsid w:val="009038CB"/>
    <w:rsid w:val="00906971"/>
    <w:rsid w:val="00906A2F"/>
    <w:rsid w:val="00907028"/>
    <w:rsid w:val="00910FF9"/>
    <w:rsid w:val="00914B76"/>
    <w:rsid w:val="0091662F"/>
    <w:rsid w:val="009208D3"/>
    <w:rsid w:val="00923FCF"/>
    <w:rsid w:val="00925F90"/>
    <w:rsid w:val="0092723E"/>
    <w:rsid w:val="00930EF7"/>
    <w:rsid w:val="00931053"/>
    <w:rsid w:val="009317ED"/>
    <w:rsid w:val="00931F7B"/>
    <w:rsid w:val="00933D68"/>
    <w:rsid w:val="00934AED"/>
    <w:rsid w:val="009418CE"/>
    <w:rsid w:val="00942757"/>
    <w:rsid w:val="00947EF7"/>
    <w:rsid w:val="00953CEF"/>
    <w:rsid w:val="00955029"/>
    <w:rsid w:val="00955B7B"/>
    <w:rsid w:val="009568D0"/>
    <w:rsid w:val="00960EA8"/>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5184"/>
    <w:rsid w:val="00A6518D"/>
    <w:rsid w:val="00A65721"/>
    <w:rsid w:val="00A6594D"/>
    <w:rsid w:val="00A65C8B"/>
    <w:rsid w:val="00A66AB8"/>
    <w:rsid w:val="00A66BAD"/>
    <w:rsid w:val="00A7604B"/>
    <w:rsid w:val="00A76EEA"/>
    <w:rsid w:val="00A77377"/>
    <w:rsid w:val="00A80EBC"/>
    <w:rsid w:val="00A81822"/>
    <w:rsid w:val="00A827E2"/>
    <w:rsid w:val="00A82D8F"/>
    <w:rsid w:val="00A831E1"/>
    <w:rsid w:val="00A839FA"/>
    <w:rsid w:val="00A83ABA"/>
    <w:rsid w:val="00A83CFC"/>
    <w:rsid w:val="00A86B4E"/>
    <w:rsid w:val="00A8722A"/>
    <w:rsid w:val="00A9006C"/>
    <w:rsid w:val="00A94676"/>
    <w:rsid w:val="00A953BA"/>
    <w:rsid w:val="00A97237"/>
    <w:rsid w:val="00AA126C"/>
    <w:rsid w:val="00AA27AC"/>
    <w:rsid w:val="00AA2EF3"/>
    <w:rsid w:val="00AA3046"/>
    <w:rsid w:val="00AA458E"/>
    <w:rsid w:val="00AA45EF"/>
    <w:rsid w:val="00AA6C02"/>
    <w:rsid w:val="00AB115F"/>
    <w:rsid w:val="00AB3BCF"/>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7B5"/>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4324"/>
    <w:rsid w:val="00B60F37"/>
    <w:rsid w:val="00B64935"/>
    <w:rsid w:val="00B64AE1"/>
    <w:rsid w:val="00B64CC5"/>
    <w:rsid w:val="00B67091"/>
    <w:rsid w:val="00B67941"/>
    <w:rsid w:val="00B67D53"/>
    <w:rsid w:val="00B74701"/>
    <w:rsid w:val="00B75EA4"/>
    <w:rsid w:val="00B769D9"/>
    <w:rsid w:val="00B778B0"/>
    <w:rsid w:val="00B811B1"/>
    <w:rsid w:val="00B83762"/>
    <w:rsid w:val="00B838CB"/>
    <w:rsid w:val="00B83972"/>
    <w:rsid w:val="00B84962"/>
    <w:rsid w:val="00B91420"/>
    <w:rsid w:val="00B91468"/>
    <w:rsid w:val="00B96A3E"/>
    <w:rsid w:val="00B97E62"/>
    <w:rsid w:val="00BA0288"/>
    <w:rsid w:val="00BA0D56"/>
    <w:rsid w:val="00BA1DD6"/>
    <w:rsid w:val="00BA64DA"/>
    <w:rsid w:val="00BA6797"/>
    <w:rsid w:val="00BA6812"/>
    <w:rsid w:val="00BA77DB"/>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BF60BD"/>
    <w:rsid w:val="00C031DD"/>
    <w:rsid w:val="00C1177C"/>
    <w:rsid w:val="00C14046"/>
    <w:rsid w:val="00C14680"/>
    <w:rsid w:val="00C152C6"/>
    <w:rsid w:val="00C16055"/>
    <w:rsid w:val="00C17C19"/>
    <w:rsid w:val="00C17D4E"/>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46E22"/>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262B"/>
    <w:rsid w:val="00D04443"/>
    <w:rsid w:val="00D048CA"/>
    <w:rsid w:val="00D04D3C"/>
    <w:rsid w:val="00D073A2"/>
    <w:rsid w:val="00D11F67"/>
    <w:rsid w:val="00D12501"/>
    <w:rsid w:val="00D12861"/>
    <w:rsid w:val="00D12E58"/>
    <w:rsid w:val="00D14A93"/>
    <w:rsid w:val="00D157FA"/>
    <w:rsid w:val="00D16D59"/>
    <w:rsid w:val="00D22A45"/>
    <w:rsid w:val="00D232A4"/>
    <w:rsid w:val="00D236EE"/>
    <w:rsid w:val="00D244DA"/>
    <w:rsid w:val="00D25C6A"/>
    <w:rsid w:val="00D261BF"/>
    <w:rsid w:val="00D267E2"/>
    <w:rsid w:val="00D276A8"/>
    <w:rsid w:val="00D310BE"/>
    <w:rsid w:val="00D310F5"/>
    <w:rsid w:val="00D3205B"/>
    <w:rsid w:val="00D326C1"/>
    <w:rsid w:val="00D335AE"/>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900EF"/>
    <w:rsid w:val="00D92652"/>
    <w:rsid w:val="00D93844"/>
    <w:rsid w:val="00D93875"/>
    <w:rsid w:val="00D95BFC"/>
    <w:rsid w:val="00D97780"/>
    <w:rsid w:val="00DA17C7"/>
    <w:rsid w:val="00DA21B1"/>
    <w:rsid w:val="00DA5B82"/>
    <w:rsid w:val="00DA605A"/>
    <w:rsid w:val="00DA613D"/>
    <w:rsid w:val="00DB1334"/>
    <w:rsid w:val="00DB27A5"/>
    <w:rsid w:val="00DB2E16"/>
    <w:rsid w:val="00DB34CA"/>
    <w:rsid w:val="00DB7265"/>
    <w:rsid w:val="00DC160C"/>
    <w:rsid w:val="00DC1DDB"/>
    <w:rsid w:val="00DC35AC"/>
    <w:rsid w:val="00DC3C7E"/>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1C32"/>
    <w:rsid w:val="00E04EBF"/>
    <w:rsid w:val="00E07648"/>
    <w:rsid w:val="00E1209E"/>
    <w:rsid w:val="00E13CB8"/>
    <w:rsid w:val="00E20AB6"/>
    <w:rsid w:val="00E20FF9"/>
    <w:rsid w:val="00E2614E"/>
    <w:rsid w:val="00E27168"/>
    <w:rsid w:val="00E2740E"/>
    <w:rsid w:val="00E34476"/>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6C3"/>
    <w:rsid w:val="00F05C90"/>
    <w:rsid w:val="00F106AD"/>
    <w:rsid w:val="00F1267B"/>
    <w:rsid w:val="00F12EFA"/>
    <w:rsid w:val="00F1309C"/>
    <w:rsid w:val="00F1361B"/>
    <w:rsid w:val="00F13DFB"/>
    <w:rsid w:val="00F15E5D"/>
    <w:rsid w:val="00F16D74"/>
    <w:rsid w:val="00F2017C"/>
    <w:rsid w:val="00F2177C"/>
    <w:rsid w:val="00F237C2"/>
    <w:rsid w:val="00F23BC4"/>
    <w:rsid w:val="00F23DE7"/>
    <w:rsid w:val="00F259C1"/>
    <w:rsid w:val="00F26CF9"/>
    <w:rsid w:val="00F27059"/>
    <w:rsid w:val="00F313B2"/>
    <w:rsid w:val="00F320F0"/>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F3"/>
    <w:rsid w:val="00F85FCA"/>
    <w:rsid w:val="00F8799D"/>
    <w:rsid w:val="00F91106"/>
    <w:rsid w:val="00F92D3E"/>
    <w:rsid w:val="00F94216"/>
    <w:rsid w:val="00F955CF"/>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2F4"/>
    <w:rsid w:val="00FD4919"/>
    <w:rsid w:val="00FD723B"/>
    <w:rsid w:val="00FD760F"/>
    <w:rsid w:val="00FE1142"/>
    <w:rsid w:val="00FE1262"/>
    <w:rsid w:val="00FE1DC7"/>
    <w:rsid w:val="00FE1EF2"/>
    <w:rsid w:val="00FE22D3"/>
    <w:rsid w:val="00FE337A"/>
    <w:rsid w:val="00FE391F"/>
    <w:rsid w:val="00FE4159"/>
    <w:rsid w:val="00FE49A9"/>
    <w:rsid w:val="00FE4B4F"/>
    <w:rsid w:val="00FE5C19"/>
    <w:rsid w:val="00FE635C"/>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09D60"/>
  <w15:docId w15:val="{26043C6F-7C07-404E-92BC-F1947AA18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B018D-2ACE-4572-A009-98A924462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Durell, Gregory</cp:lastModifiedBy>
  <cp:revision>47</cp:revision>
  <cp:lastPrinted>2012-12-21T18:07:00Z</cp:lastPrinted>
  <dcterms:created xsi:type="dcterms:W3CDTF">2012-08-28T14:35:00Z</dcterms:created>
  <dcterms:modified xsi:type="dcterms:W3CDTF">2015-01-07T14:44:00Z</dcterms:modified>
</cp:coreProperties>
</file>